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640" w:rsidRDefault="00467640" w:rsidP="00467640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467640" w:rsidRPr="00C17C09" w:rsidRDefault="00467640" w:rsidP="00467640">
      <w:pPr>
        <w:spacing w:after="120"/>
        <w:jc w:val="center"/>
        <w:rPr>
          <w:b/>
        </w:rPr>
      </w:pPr>
      <w:r w:rsidRPr="00C17C09">
        <w:rPr>
          <w:b/>
        </w:rPr>
        <w:t>I. stupeň</w:t>
      </w:r>
    </w:p>
    <w:p w:rsidR="00467640" w:rsidRDefault="00467640" w:rsidP="00467640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 xml:space="preserve">kapitola </w:t>
      </w:r>
      <w:r>
        <w:rPr>
          <w:bCs/>
          <w:caps/>
          <w:sz w:val="24"/>
          <w:szCs w:val="24"/>
        </w:rPr>
        <w:t>8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prvouka</w:t>
      </w:r>
      <w:proofErr w:type="gramEnd"/>
    </w:p>
    <w:p w:rsidR="00467640" w:rsidRPr="00255309" w:rsidRDefault="00467640" w:rsidP="00467640">
      <w:pPr>
        <w:pStyle w:val="Nadpis1"/>
        <w:rPr>
          <w:szCs w:val="28"/>
        </w:rPr>
      </w:pPr>
      <w:r w:rsidRPr="00255309">
        <w:rPr>
          <w:szCs w:val="28"/>
        </w:rPr>
        <w:t>Vzdělávací oblast: Člověk a jeho svět</w:t>
      </w:r>
    </w:p>
    <w:p w:rsidR="00467640" w:rsidRPr="00255309" w:rsidRDefault="00467640" w:rsidP="00467640">
      <w:pPr>
        <w:rPr>
          <w:b/>
          <w:sz w:val="28"/>
          <w:szCs w:val="28"/>
        </w:rPr>
      </w:pPr>
      <w:r>
        <w:rPr>
          <w:b/>
          <w:sz w:val="28"/>
          <w:szCs w:val="28"/>
        </w:rPr>
        <w:t>Vzdělávací obor – vyučovací předmě</w:t>
      </w:r>
      <w:r w:rsidRPr="00255309">
        <w:rPr>
          <w:b/>
          <w:sz w:val="28"/>
          <w:szCs w:val="28"/>
        </w:rPr>
        <w:t xml:space="preserve">t: </w:t>
      </w:r>
      <w:r>
        <w:rPr>
          <w:b/>
          <w:sz w:val="28"/>
          <w:szCs w:val="28"/>
        </w:rPr>
        <w:t xml:space="preserve">Člověk a jeho </w:t>
      </w:r>
      <w:proofErr w:type="gramStart"/>
      <w:r>
        <w:rPr>
          <w:b/>
          <w:sz w:val="28"/>
          <w:szCs w:val="28"/>
        </w:rPr>
        <w:t>svět - Prvouka</w:t>
      </w:r>
      <w:proofErr w:type="gramEnd"/>
    </w:p>
    <w:p w:rsidR="00467640" w:rsidRPr="00953C84" w:rsidRDefault="00467640" w:rsidP="00467640"/>
    <w:p w:rsidR="00467640" w:rsidRPr="00C96F82" w:rsidRDefault="00467640" w:rsidP="00467640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prvouka</w:t>
      </w:r>
    </w:p>
    <w:p w:rsidR="00467640" w:rsidRPr="00C96F82" w:rsidRDefault="00467640" w:rsidP="00467640">
      <w:pPr>
        <w:pStyle w:val="Nadpis4"/>
        <w:autoSpaceDE w:val="0"/>
        <w:autoSpaceDN w:val="0"/>
        <w:adjustRightInd w:val="0"/>
        <w:spacing w:before="0" w:after="120"/>
        <w:jc w:val="both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467640" w:rsidRPr="008A319D" w:rsidRDefault="00467640" w:rsidP="00467640">
      <w:pPr>
        <w:numPr>
          <w:ilvl w:val="0"/>
          <w:numId w:val="1"/>
        </w:numPr>
        <w:jc w:val="both"/>
      </w:pPr>
      <w:r w:rsidRPr="008A319D">
        <w:t>vyu</w:t>
      </w:r>
      <w:r>
        <w:t>čuje se v 1. -3. ročníku – 2 hodiny týdně</w:t>
      </w:r>
    </w:p>
    <w:p w:rsidR="00467640" w:rsidRPr="008A319D" w:rsidRDefault="00467640" w:rsidP="00467640">
      <w:pPr>
        <w:numPr>
          <w:ilvl w:val="0"/>
          <w:numId w:val="1"/>
        </w:numPr>
        <w:jc w:val="both"/>
      </w:pPr>
      <w:r w:rsidRPr="008A319D">
        <w:t>pozorování a pojmenovávání věcí, jevů a dějů, jejich vzájemných vztahů a souvislostí</w:t>
      </w:r>
    </w:p>
    <w:p w:rsidR="00467640" w:rsidRPr="008A319D" w:rsidRDefault="00467640" w:rsidP="00467640">
      <w:pPr>
        <w:numPr>
          <w:ilvl w:val="0"/>
          <w:numId w:val="1"/>
        </w:numPr>
        <w:jc w:val="both"/>
      </w:pPr>
      <w:r w:rsidRPr="008A319D">
        <w:t>utváří se prvotní ucelený obraz světa</w:t>
      </w:r>
    </w:p>
    <w:p w:rsidR="00467640" w:rsidRPr="008A319D" w:rsidRDefault="00467640" w:rsidP="00467640">
      <w:pPr>
        <w:numPr>
          <w:ilvl w:val="0"/>
          <w:numId w:val="1"/>
        </w:numPr>
        <w:jc w:val="both"/>
      </w:pPr>
      <w:r w:rsidRPr="008A319D">
        <w:t>poznávání sebe i nejbližšího okolí</w:t>
      </w:r>
    </w:p>
    <w:p w:rsidR="00467640" w:rsidRPr="008A319D" w:rsidRDefault="00467640" w:rsidP="00467640">
      <w:pPr>
        <w:numPr>
          <w:ilvl w:val="0"/>
          <w:numId w:val="1"/>
        </w:numPr>
        <w:jc w:val="both"/>
      </w:pPr>
      <w:r w:rsidRPr="008A319D">
        <w:t>seznámení s místně i časově vzdálenějšími osobami i jevy</w:t>
      </w:r>
    </w:p>
    <w:p w:rsidR="00467640" w:rsidRPr="008A319D" w:rsidRDefault="00467640" w:rsidP="00467640">
      <w:pPr>
        <w:numPr>
          <w:ilvl w:val="0"/>
          <w:numId w:val="1"/>
        </w:numPr>
        <w:jc w:val="both"/>
      </w:pPr>
      <w:r w:rsidRPr="008A319D">
        <w:t>vnímání lidí a vztahů mezi nimi</w:t>
      </w:r>
    </w:p>
    <w:p w:rsidR="00467640" w:rsidRPr="008A319D" w:rsidRDefault="00467640" w:rsidP="00467640">
      <w:pPr>
        <w:numPr>
          <w:ilvl w:val="0"/>
          <w:numId w:val="1"/>
        </w:numPr>
        <w:jc w:val="both"/>
      </w:pPr>
      <w:r w:rsidRPr="008A319D">
        <w:t>porozumění světu kolem sebe a vnímání základních vztahů ve společnosti</w:t>
      </w:r>
    </w:p>
    <w:p w:rsidR="00467640" w:rsidRPr="008A319D" w:rsidRDefault="00467640" w:rsidP="00467640">
      <w:pPr>
        <w:numPr>
          <w:ilvl w:val="0"/>
          <w:numId w:val="1"/>
        </w:numPr>
        <w:jc w:val="both"/>
      </w:pPr>
      <w:r w:rsidRPr="008A319D">
        <w:t>porozumění soudobému způsobu života, jeho přednostem i problémům</w:t>
      </w:r>
    </w:p>
    <w:p w:rsidR="00467640" w:rsidRPr="008A319D" w:rsidRDefault="00467640" w:rsidP="00467640">
      <w:pPr>
        <w:numPr>
          <w:ilvl w:val="0"/>
          <w:numId w:val="1"/>
        </w:numPr>
        <w:jc w:val="both"/>
      </w:pPr>
      <w:r w:rsidRPr="008A319D">
        <w:t>chápání současnosti jako výsledek minulosti a východisko do budoucnosti</w:t>
      </w:r>
    </w:p>
    <w:p w:rsidR="00467640" w:rsidRPr="00D9586E" w:rsidRDefault="00467640" w:rsidP="00467640">
      <w:pPr>
        <w:ind w:left="360"/>
        <w:jc w:val="both"/>
        <w:rPr>
          <w:del w:id="0" w:author="Lenka Martinkova" w:date="2013-07-01T10:45:00Z"/>
        </w:rPr>
      </w:pPr>
    </w:p>
    <w:p w:rsidR="00467640" w:rsidRPr="00D9586E" w:rsidRDefault="00467640" w:rsidP="00467640">
      <w:pPr>
        <w:numPr>
          <w:ilvl w:val="0"/>
          <w:numId w:val="1"/>
        </w:numPr>
        <w:jc w:val="both"/>
        <w:rPr>
          <w:ins w:id="1" w:author="Lenka Martinkova" w:date="2013-07-01T10:45:00Z"/>
        </w:rPr>
      </w:pPr>
      <w:ins w:id="2" w:author="Lenka Martinkova" w:date="2013-07-01T10:45:00Z">
        <w:r w:rsidRPr="00D9586E">
          <w:t>orientace peněz a cen a k odpovědnému spravování osobního rozpočtu</w:t>
        </w:r>
      </w:ins>
    </w:p>
    <w:p w:rsidR="00467640" w:rsidRPr="00D9586E" w:rsidRDefault="00467640" w:rsidP="00467640">
      <w:pPr>
        <w:numPr>
          <w:ilvl w:val="0"/>
          <w:numId w:val="1"/>
        </w:numPr>
        <w:jc w:val="both"/>
        <w:rPr>
          <w:ins w:id="3" w:author="Lenka Martinkova" w:date="2013-07-01T10:45:00Z"/>
        </w:rPr>
      </w:pPr>
      <w:ins w:id="4" w:author="Lenka Martinkova" w:date="2013-07-01T10:45:00Z">
        <w:r w:rsidRPr="00D9586E">
          <w:t>učí tolerantnímu chování a jednání na základě respektu</w:t>
        </w:r>
      </w:ins>
    </w:p>
    <w:p w:rsidR="00467640" w:rsidRPr="00D9586E" w:rsidRDefault="00467640" w:rsidP="00467640">
      <w:pPr>
        <w:numPr>
          <w:ilvl w:val="0"/>
          <w:numId w:val="1"/>
        </w:numPr>
        <w:jc w:val="both"/>
        <w:rPr>
          <w:ins w:id="5" w:author="Lenka Martinkova" w:date="2013-07-01T10:45:00Z"/>
        </w:rPr>
      </w:pPr>
      <w:ins w:id="6" w:author="Lenka Martinkova" w:date="2013-07-01T10:45:00Z">
        <w:r w:rsidRPr="00D9586E">
          <w:t>učí bezpečné komunikaci prostřednictvím elektronických médii</w:t>
        </w:r>
      </w:ins>
    </w:p>
    <w:p w:rsidR="00467640" w:rsidRPr="00D9586E" w:rsidRDefault="00467640" w:rsidP="00467640">
      <w:pPr>
        <w:numPr>
          <w:ilvl w:val="0"/>
          <w:numId w:val="1"/>
        </w:numPr>
        <w:jc w:val="both"/>
        <w:rPr>
          <w:ins w:id="7" w:author="Lenka Martinkova" w:date="2013-07-01T10:45:00Z"/>
        </w:rPr>
      </w:pPr>
      <w:ins w:id="8" w:author="Lenka Martinkova" w:date="2013-07-01T10:45:00Z">
        <w:r w:rsidRPr="00D9586E">
          <w:t>poznává podstatu zdraví i příčiny jeho ohrožení, vzniku nemocí a úrazů a jejich předcházení</w:t>
        </w:r>
      </w:ins>
    </w:p>
    <w:p w:rsidR="00467640" w:rsidRPr="00D9586E" w:rsidRDefault="00467640" w:rsidP="00467640">
      <w:pPr>
        <w:numPr>
          <w:ilvl w:val="0"/>
          <w:numId w:val="1"/>
        </w:numPr>
        <w:jc w:val="both"/>
        <w:rPr>
          <w:ins w:id="9" w:author="Lenka Martinkova" w:date="2013-07-01T10:45:00Z"/>
        </w:rPr>
      </w:pPr>
      <w:ins w:id="10" w:author="Lenka Martinkova" w:date="2013-07-01T10:45:00Z">
        <w:r w:rsidRPr="00D9586E">
          <w:t>poznává a upevňuje preventivní chování, účelné rozhodování a jednání v různých situacích ohrožení vlastního zdraví a bezpečnosti i zdraví a bezpečnosti druhých, včetně chování při mimořádných událostech</w:t>
        </w:r>
      </w:ins>
    </w:p>
    <w:p w:rsidR="00467640" w:rsidRDefault="00467640" w:rsidP="00467640">
      <w:pPr>
        <w:ind w:left="360"/>
        <w:jc w:val="both"/>
      </w:pPr>
    </w:p>
    <w:p w:rsidR="00467640" w:rsidRDefault="00467640" w:rsidP="00467640">
      <w:pPr>
        <w:ind w:left="360"/>
        <w:jc w:val="both"/>
      </w:pPr>
    </w:p>
    <w:p w:rsidR="00467640" w:rsidRDefault="00467640" w:rsidP="00467640">
      <w:pPr>
        <w:ind w:left="360"/>
        <w:jc w:val="both"/>
      </w:pPr>
    </w:p>
    <w:p w:rsidR="00467640" w:rsidRDefault="00467640" w:rsidP="00467640">
      <w:pPr>
        <w:ind w:left="360"/>
        <w:jc w:val="both"/>
      </w:pPr>
    </w:p>
    <w:p w:rsidR="00467640" w:rsidRDefault="00467640" w:rsidP="00467640">
      <w:pPr>
        <w:ind w:left="360"/>
        <w:jc w:val="both"/>
      </w:pPr>
    </w:p>
    <w:p w:rsidR="00467640" w:rsidRDefault="00467640" w:rsidP="00467640">
      <w:pPr>
        <w:ind w:left="360"/>
        <w:jc w:val="both"/>
      </w:pPr>
    </w:p>
    <w:p w:rsidR="00467640" w:rsidRPr="00D9586E" w:rsidRDefault="00467640" w:rsidP="00467640">
      <w:pPr>
        <w:ind w:left="360"/>
        <w:jc w:val="both"/>
      </w:pPr>
      <w:r w:rsidRPr="00D9586E">
        <w:t>Vzdělávací obsah je členěn do šesti tematických okruhů:</w:t>
      </w:r>
    </w:p>
    <w:p w:rsidR="00467640" w:rsidRDefault="00467640" w:rsidP="00467640">
      <w:pPr>
        <w:ind w:left="360"/>
        <w:jc w:val="both"/>
      </w:pPr>
      <w:r w:rsidRPr="005F763C">
        <w:rPr>
          <w:b/>
        </w:rPr>
        <w:lastRenderedPageBreak/>
        <w:t>Jsem školák</w:t>
      </w:r>
      <w:r>
        <w:t xml:space="preserve"> – seznámení se s rolí školáka a povinnostmi s tím spojených; zná školu a </w:t>
      </w:r>
    </w:p>
    <w:p w:rsidR="00467640" w:rsidRDefault="00467640" w:rsidP="00467640">
      <w:pPr>
        <w:ind w:left="360"/>
        <w:jc w:val="both"/>
      </w:pPr>
      <w:r>
        <w:t>její okolí</w:t>
      </w:r>
    </w:p>
    <w:p w:rsidR="00467640" w:rsidRDefault="00467640" w:rsidP="00467640">
      <w:pPr>
        <w:ind w:left="360"/>
        <w:jc w:val="both"/>
      </w:pPr>
      <w:r w:rsidRPr="005F763C">
        <w:rPr>
          <w:b/>
        </w:rPr>
        <w:t xml:space="preserve">Země, místo, kde žijeme </w:t>
      </w:r>
      <w:r>
        <w:t>– orientace v místní krajině, získává vztah ke své obci, vlasti</w:t>
      </w:r>
      <w:ins w:id="11" w:author="Lenka Martinkova" w:date="2013-07-01T10:45:00Z">
        <w:r>
          <w:t xml:space="preserve"> a k lidským výtvorům a přírodním jevům, soustředěně je pozoruje, přemýšlí o nich a chrání je. Je kladen důraz na praktické poznávání místních a regionálních skutečností a utváření přímých zkušeností žáků např. v dopravní výchově.</w:t>
        </w:r>
      </w:ins>
    </w:p>
    <w:p w:rsidR="00467640" w:rsidRPr="008A319D" w:rsidRDefault="00467640" w:rsidP="00467640">
      <w:pPr>
        <w:ind w:left="360"/>
        <w:jc w:val="both"/>
      </w:pPr>
      <w:r w:rsidRPr="005F763C">
        <w:rPr>
          <w:b/>
        </w:rPr>
        <w:t>Příroda</w:t>
      </w:r>
      <w:r>
        <w:t xml:space="preserve"> </w:t>
      </w:r>
      <w:r w:rsidRPr="008A319D">
        <w:t>– poznávání Země jako planety sluneční soustavy, poznávání proměnlivosti a rozmanitosti živé i neživé přírody</w:t>
      </w:r>
    </w:p>
    <w:p w:rsidR="00467640" w:rsidRPr="008A319D" w:rsidRDefault="00467640" w:rsidP="00467640">
      <w:pPr>
        <w:ind w:left="360"/>
        <w:jc w:val="both"/>
      </w:pPr>
      <w:r w:rsidRPr="00574D13">
        <w:rPr>
          <w:b/>
        </w:rPr>
        <w:t>Moje rodina</w:t>
      </w:r>
      <w:r>
        <w:t xml:space="preserve"> </w:t>
      </w:r>
      <w:r w:rsidRPr="008A319D">
        <w:t>– upevňování základů vhodného chování a jednání mezi lidmi, seznámení se se základními právy a povinnostmi</w:t>
      </w:r>
    </w:p>
    <w:p w:rsidR="00467640" w:rsidRDefault="00467640" w:rsidP="00467640">
      <w:pPr>
        <w:ind w:left="360"/>
        <w:jc w:val="both"/>
      </w:pPr>
      <w:r w:rsidRPr="00574D13">
        <w:rPr>
          <w:b/>
        </w:rPr>
        <w:t>Člověk a jeho zdraví</w:t>
      </w:r>
      <w:r w:rsidRPr="008A319D">
        <w:t xml:space="preserve"> – základní poučení o zdraví a nemocech, o zdravotní prevenci i první pomoci a o bezpečném chování</w:t>
      </w:r>
      <w:r>
        <w:t xml:space="preserve"> v</w:t>
      </w:r>
      <w:r w:rsidRPr="008A319D">
        <w:t xml:space="preserve"> různých životních situací</w:t>
      </w:r>
      <w:r>
        <w:t>ch</w:t>
      </w:r>
      <w:del w:id="12" w:author="Lenka Martinkova" w:date="2013-07-01T10:45:00Z">
        <w:r w:rsidRPr="008A319D">
          <w:delText>.</w:delText>
        </w:r>
      </w:del>
      <w:ins w:id="13" w:author="Lenka Martinkova" w:date="2013-07-01T10:45:00Z">
        <w:r>
          <w:t xml:space="preserve"> a situacích ohrožení.</w:t>
        </w:r>
      </w:ins>
      <w:ins w:id="14" w:author="Lenka Martinkova" w:date="2013-07-01T10:55:00Z">
        <w:r>
          <w:t xml:space="preserve"> </w:t>
        </w:r>
      </w:ins>
      <w:r w:rsidRPr="008A319D">
        <w:t>Poznávání sebe na základě poznávání člověka jako živé bytosti</w:t>
      </w:r>
      <w:ins w:id="15" w:author="Lenka Martinkova" w:date="2013-07-01T10:45:00Z">
        <w:r w:rsidRPr="008A319D">
          <w:t>.</w:t>
        </w:r>
        <w:r>
          <w:t xml:space="preserve"> Poznávají zdraví jako stav bio-psycho-sociální rovnováhy života, žáci se seznamují s tím, jak se člověk vyvíjí a mění od narození do dospělosti. Osvojují si bezpečné chování a vzájemnou pomoc v </w:t>
        </w:r>
        <w:proofErr w:type="gramStart"/>
        <w:r>
          <w:t>různých  životních</w:t>
        </w:r>
        <w:proofErr w:type="gramEnd"/>
        <w:r>
          <w:t xml:space="preserve"> situacích. Žáci docházejí k poznání, že zdraví je důležitá hodnota v životě člověka</w:t>
        </w:r>
      </w:ins>
      <w:r>
        <w:t>.</w:t>
      </w:r>
    </w:p>
    <w:p w:rsidR="00467640" w:rsidRDefault="00467640" w:rsidP="00467640">
      <w:pPr>
        <w:ind w:left="360"/>
        <w:jc w:val="both"/>
        <w:rPr>
          <w:ins w:id="16" w:author="Lenka Martinkova" w:date="2013-07-01T10:45:00Z"/>
        </w:rPr>
      </w:pPr>
    </w:p>
    <w:p w:rsidR="00467640" w:rsidRPr="008A319D" w:rsidRDefault="00467640" w:rsidP="00467640">
      <w:pPr>
        <w:ind w:left="360"/>
        <w:jc w:val="both"/>
      </w:pPr>
      <w:r w:rsidRPr="00574D13">
        <w:rPr>
          <w:b/>
        </w:rPr>
        <w:t>Lidé a čas</w:t>
      </w:r>
      <w:r w:rsidRPr="008A319D">
        <w:t xml:space="preserve"> – orientace v dějích a čase</w:t>
      </w:r>
    </w:p>
    <w:p w:rsidR="00467640" w:rsidRDefault="00467640" w:rsidP="00467640">
      <w:pPr>
        <w:spacing w:after="240"/>
        <w:jc w:val="both"/>
        <w:rPr>
          <w:ins w:id="17" w:author="Lenka Martinkova" w:date="2013-07-01T10:45:00Z"/>
        </w:rPr>
      </w:pPr>
      <w:ins w:id="18" w:author="Lenka Martinkova" w:date="2013-07-01T10:45:00Z">
        <w:r>
          <w:rPr>
            <w:b/>
          </w:rPr>
          <w:t xml:space="preserve">      Lidé kolem </w:t>
        </w:r>
        <w:proofErr w:type="gramStart"/>
        <w:r>
          <w:rPr>
            <w:b/>
          </w:rPr>
          <w:t>nás .</w:t>
        </w:r>
        <w:proofErr w:type="gramEnd"/>
        <w:r>
          <w:rPr>
            <w:b/>
          </w:rPr>
          <w:t xml:space="preserve"> </w:t>
        </w:r>
        <w:r w:rsidRPr="00252D07">
          <w:t xml:space="preserve">Žáci si osvojují a upevňují základy vhodného chování a jednání mezi lidmi, uvědomují si význam pomoci a solidarity a vzájemné </w:t>
        </w:r>
        <w:proofErr w:type="gramStart"/>
        <w:r w:rsidRPr="00252D07">
          <w:t>úcty</w:t>
        </w:r>
        <w:r>
          <w:t>,</w:t>
        </w:r>
        <w:r w:rsidRPr="00252D07">
          <w:t xml:space="preserve"> </w:t>
        </w:r>
        <w:r>
          <w:t xml:space="preserve">  </w:t>
        </w:r>
        <w:proofErr w:type="gramEnd"/>
        <w:r>
          <w:t xml:space="preserve"> </w:t>
        </w:r>
        <w:r w:rsidRPr="00252D07">
          <w:t xml:space="preserve"> </w:t>
        </w:r>
        <w:r>
          <w:t xml:space="preserve">    </w:t>
        </w:r>
        <w:r w:rsidRPr="00252D07">
          <w:t>snášen</w:t>
        </w:r>
        <w:r>
          <w:t>livosti a rovného postavení mužů</w:t>
        </w:r>
        <w:r w:rsidRPr="00252D07">
          <w:t xml:space="preserve"> a žen, seznamují se se základními právy a povinnostmi, se světem financí.</w:t>
        </w:r>
      </w:ins>
    </w:p>
    <w:p w:rsidR="00467640" w:rsidRDefault="00467640" w:rsidP="00467640">
      <w:pPr>
        <w:spacing w:after="240"/>
        <w:jc w:val="both"/>
        <w:rPr>
          <w:ins w:id="19" w:author="Lenka Martinkova" w:date="2013-07-01T10:45:00Z"/>
        </w:rPr>
      </w:pPr>
      <w:ins w:id="20" w:author="Lenka Martinkova" w:date="2013-07-01T10:45:00Z">
        <w:r>
          <w:t xml:space="preserve">Potřebné vědomosti a dovednosti ve vzdělávacím oboru Člověk a jeho svět získávají žáci především tím, že pozorují názorné pomůcky, přírodu a činnosti lidí, hrají </w:t>
        </w:r>
        <w:proofErr w:type="gramStart"/>
        <w:r>
          <w:t>určené  role</w:t>
        </w:r>
        <w:proofErr w:type="gramEnd"/>
        <w:r>
          <w:t>, řeší modelové situace atd.</w:t>
        </w:r>
      </w:ins>
    </w:p>
    <w:p w:rsidR="00467640" w:rsidRPr="00252D07" w:rsidRDefault="00467640" w:rsidP="00467640">
      <w:pPr>
        <w:spacing w:after="240"/>
        <w:jc w:val="both"/>
        <w:rPr>
          <w:rPrChange w:id="21" w:author="Lenka Martinkova" w:date="2013-07-01T10:55:00Z">
            <w:rPr>
              <w:b/>
            </w:rPr>
          </w:rPrChange>
        </w:rPr>
      </w:pPr>
    </w:p>
    <w:p w:rsidR="00467640" w:rsidRPr="0028539D" w:rsidRDefault="00467640" w:rsidP="00467640">
      <w:pPr>
        <w:pStyle w:val="Nadpis1"/>
        <w:spacing w:after="120"/>
        <w:jc w:val="both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467640" w:rsidRPr="008A319D" w:rsidRDefault="00467640" w:rsidP="00467640">
      <w:pPr>
        <w:jc w:val="both"/>
        <w:rPr>
          <w:b/>
        </w:rPr>
      </w:pPr>
      <w:r w:rsidRPr="008A319D">
        <w:rPr>
          <w:b/>
        </w:rPr>
        <w:t>Kompetence k učení</w:t>
      </w:r>
    </w:p>
    <w:p w:rsidR="00467640" w:rsidRPr="008A319D" w:rsidRDefault="00467640" w:rsidP="00467640">
      <w:pPr>
        <w:tabs>
          <w:tab w:val="left" w:pos="180"/>
        </w:tabs>
        <w:jc w:val="both"/>
      </w:pPr>
      <w:r>
        <w:t>- ž</w:t>
      </w:r>
      <w:r w:rsidRPr="008A319D">
        <w:t>áci</w:t>
      </w:r>
      <w:r>
        <w:t xml:space="preserve"> </w:t>
      </w:r>
      <w:r w:rsidRPr="008A319D">
        <w:t xml:space="preserve">jsou vedeni k objevování a poznávání všeho, co je zajímá a v čem by v budoucnu mohli </w:t>
      </w:r>
      <w:r>
        <w:t>uspět</w:t>
      </w:r>
    </w:p>
    <w:p w:rsidR="00467640" w:rsidRPr="008A319D" w:rsidRDefault="00467640" w:rsidP="00467640">
      <w:pPr>
        <w:tabs>
          <w:tab w:val="left" w:pos="180"/>
        </w:tabs>
        <w:jc w:val="both"/>
      </w:pPr>
      <w:r w:rsidRPr="008A319D">
        <w:t>-</w:t>
      </w:r>
      <w:r>
        <w:t xml:space="preserve"> </w:t>
      </w:r>
      <w:r w:rsidRPr="008A319D">
        <w:t>poznávání podstaty zdraví i příčin nemocí</w:t>
      </w:r>
    </w:p>
    <w:p w:rsidR="00467640" w:rsidRPr="008A319D" w:rsidRDefault="00467640" w:rsidP="00467640">
      <w:pPr>
        <w:tabs>
          <w:tab w:val="left" w:pos="180"/>
        </w:tabs>
        <w:jc w:val="both"/>
      </w:pPr>
      <w:r w:rsidRPr="008A319D">
        <w:t>-</w:t>
      </w:r>
      <w:r>
        <w:t xml:space="preserve"> </w:t>
      </w:r>
      <w:r w:rsidRPr="008A319D">
        <w:t>upevňování preventivního chování</w:t>
      </w:r>
    </w:p>
    <w:p w:rsidR="00467640" w:rsidRPr="008A319D" w:rsidRDefault="00467640" w:rsidP="00467640">
      <w:pPr>
        <w:tabs>
          <w:tab w:val="left" w:pos="180"/>
        </w:tabs>
        <w:jc w:val="both"/>
      </w:pPr>
      <w:r w:rsidRPr="008A319D">
        <w:t>-</w:t>
      </w:r>
      <w:r>
        <w:t xml:space="preserve"> </w:t>
      </w:r>
      <w:r w:rsidRPr="008A319D">
        <w:t>orientace ve světě informací</w:t>
      </w:r>
    </w:p>
    <w:p w:rsidR="00467640" w:rsidRPr="008A319D" w:rsidRDefault="00467640" w:rsidP="00467640">
      <w:pPr>
        <w:tabs>
          <w:tab w:val="left" w:pos="180"/>
        </w:tabs>
        <w:jc w:val="both"/>
      </w:pPr>
      <w:r>
        <w:t xml:space="preserve">- </w:t>
      </w:r>
      <w:r w:rsidRPr="008A319D">
        <w:t xml:space="preserve">časové a místní propojování historických, zeměpisných a kulturních informací </w:t>
      </w:r>
    </w:p>
    <w:p w:rsidR="00467640" w:rsidRPr="008A319D" w:rsidRDefault="00467640" w:rsidP="00467640">
      <w:pPr>
        <w:tabs>
          <w:tab w:val="left" w:pos="180"/>
        </w:tabs>
        <w:jc w:val="both"/>
      </w:pPr>
      <w:r w:rsidRPr="008A319D">
        <w:t>-</w:t>
      </w:r>
      <w:r>
        <w:t xml:space="preserve"> </w:t>
      </w:r>
      <w:r w:rsidRPr="008A319D">
        <w:t>učitel pomáhá řešit a třídit informace podle zvolených nebo zadaných kritérií</w:t>
      </w:r>
    </w:p>
    <w:p w:rsidR="00467640" w:rsidRPr="008A319D" w:rsidRDefault="00467640" w:rsidP="00467640">
      <w:pPr>
        <w:tabs>
          <w:tab w:val="left" w:pos="180"/>
        </w:tabs>
        <w:jc w:val="both"/>
      </w:pPr>
      <w:r w:rsidRPr="008A319D">
        <w:t>-</w:t>
      </w:r>
      <w:r>
        <w:t xml:space="preserve"> </w:t>
      </w:r>
      <w:r w:rsidRPr="008A319D">
        <w:t>učitel motivuje žáky pro celoživotní učení</w:t>
      </w:r>
    </w:p>
    <w:p w:rsidR="00467640" w:rsidRDefault="00467640" w:rsidP="00467640">
      <w:pPr>
        <w:tabs>
          <w:tab w:val="left" w:pos="180"/>
        </w:tabs>
        <w:jc w:val="both"/>
      </w:pPr>
    </w:p>
    <w:p w:rsidR="00467640" w:rsidRDefault="00467640" w:rsidP="00467640">
      <w:pPr>
        <w:tabs>
          <w:tab w:val="left" w:pos="180"/>
        </w:tabs>
        <w:jc w:val="both"/>
      </w:pPr>
    </w:p>
    <w:p w:rsidR="00467640" w:rsidRPr="008A319D" w:rsidRDefault="00467640" w:rsidP="00467640">
      <w:pPr>
        <w:tabs>
          <w:tab w:val="left" w:pos="180"/>
        </w:tabs>
        <w:jc w:val="both"/>
      </w:pPr>
    </w:p>
    <w:p w:rsidR="00467640" w:rsidRPr="008A319D" w:rsidRDefault="00467640" w:rsidP="00467640">
      <w:pPr>
        <w:jc w:val="both"/>
        <w:rPr>
          <w:b/>
        </w:rPr>
      </w:pPr>
      <w:r w:rsidRPr="008A319D">
        <w:rPr>
          <w:b/>
        </w:rPr>
        <w:t>Kompetence k řešení problémů</w:t>
      </w:r>
    </w:p>
    <w:p w:rsidR="00467640" w:rsidRPr="008A319D" w:rsidRDefault="00467640" w:rsidP="00467640">
      <w:pPr>
        <w:tabs>
          <w:tab w:val="left" w:pos="180"/>
        </w:tabs>
        <w:jc w:val="both"/>
      </w:pPr>
      <w:r>
        <w:lastRenderedPageBreak/>
        <w:t>- ž</w:t>
      </w:r>
      <w:r w:rsidRPr="008A319D">
        <w:t>áci si upevňují účelné rozhodování a jednání v různých situacích ohrožení vlastního zdraví a bezpečnosti i zdraví a bezpečnosti druhých</w:t>
      </w:r>
    </w:p>
    <w:p w:rsidR="00467640" w:rsidRPr="008A319D" w:rsidRDefault="00467640" w:rsidP="00467640">
      <w:pPr>
        <w:tabs>
          <w:tab w:val="left" w:pos="180"/>
        </w:tabs>
        <w:jc w:val="both"/>
      </w:pPr>
      <w:r>
        <w:t xml:space="preserve">- </w:t>
      </w:r>
      <w:r w:rsidRPr="008A319D">
        <w:t xml:space="preserve">poznávají a ovlivňují svou jedinečnost </w:t>
      </w:r>
    </w:p>
    <w:p w:rsidR="00467640" w:rsidRPr="008A319D" w:rsidRDefault="00467640" w:rsidP="00467640">
      <w:pPr>
        <w:tabs>
          <w:tab w:val="left" w:pos="180"/>
        </w:tabs>
        <w:jc w:val="both"/>
      </w:pPr>
      <w:r w:rsidRPr="008A319D">
        <w:t>- učitel pomáhá žákům, aby došli k samostatným objevům, řešením a závěrům</w:t>
      </w:r>
    </w:p>
    <w:p w:rsidR="00467640" w:rsidRPr="008A319D" w:rsidRDefault="00467640" w:rsidP="00467640">
      <w:pPr>
        <w:tabs>
          <w:tab w:val="left" w:pos="180"/>
        </w:tabs>
        <w:jc w:val="both"/>
      </w:pPr>
      <w:r w:rsidRPr="008A319D">
        <w:t>- učitel učí žáky pracovat s odbornou literaturou, encyklopediemi apod., využívají různých informačních zdrojů</w:t>
      </w:r>
    </w:p>
    <w:p w:rsidR="00467640" w:rsidRPr="008A319D" w:rsidRDefault="00467640" w:rsidP="00467640">
      <w:pPr>
        <w:jc w:val="both"/>
      </w:pPr>
    </w:p>
    <w:p w:rsidR="00467640" w:rsidRPr="008A319D" w:rsidRDefault="00467640" w:rsidP="00467640">
      <w:pPr>
        <w:jc w:val="both"/>
        <w:rPr>
          <w:b/>
        </w:rPr>
      </w:pPr>
      <w:r w:rsidRPr="008A319D">
        <w:rPr>
          <w:b/>
        </w:rPr>
        <w:t>Kompetence komunikativní</w:t>
      </w:r>
    </w:p>
    <w:p w:rsidR="00467640" w:rsidRPr="008A319D" w:rsidRDefault="00467640" w:rsidP="00467640">
      <w:pPr>
        <w:jc w:val="both"/>
      </w:pPr>
      <w:r>
        <w:t>- ž</w:t>
      </w:r>
      <w:r w:rsidRPr="008A319D">
        <w:t>áci si rozšiřují slovní</w:t>
      </w:r>
      <w:r>
        <w:t xml:space="preserve"> zásobu v osvojovaných tématech</w:t>
      </w:r>
    </w:p>
    <w:p w:rsidR="00467640" w:rsidRPr="008A319D" w:rsidRDefault="00467640" w:rsidP="00467640">
      <w:pPr>
        <w:tabs>
          <w:tab w:val="left" w:pos="180"/>
        </w:tabs>
        <w:jc w:val="both"/>
      </w:pPr>
      <w:r w:rsidRPr="008A319D">
        <w:t>-</w:t>
      </w:r>
      <w:r>
        <w:t xml:space="preserve"> </w:t>
      </w:r>
      <w:r w:rsidRPr="008A319D">
        <w:t>jsou vedeni k samostatnému a sebevědomému vystupování a jednání, k efektivní, bezproblémové a bezkonfliktní komunikaci</w:t>
      </w:r>
    </w:p>
    <w:p w:rsidR="00467640" w:rsidRPr="008A319D" w:rsidRDefault="00467640" w:rsidP="00467640">
      <w:pPr>
        <w:tabs>
          <w:tab w:val="left" w:pos="180"/>
        </w:tabs>
        <w:jc w:val="both"/>
      </w:pPr>
      <w:r w:rsidRPr="008A319D">
        <w:t>-</w:t>
      </w:r>
      <w:r>
        <w:t xml:space="preserve"> </w:t>
      </w:r>
      <w:r w:rsidRPr="008A319D">
        <w:t>pojmenovávají pozorované skutečnosti a zachycují je ve vlastních projevech, názorech a výtvorech</w:t>
      </w:r>
    </w:p>
    <w:p w:rsidR="00467640" w:rsidRPr="008A319D" w:rsidRDefault="00467640" w:rsidP="00467640">
      <w:pPr>
        <w:tabs>
          <w:tab w:val="left" w:pos="180"/>
        </w:tabs>
        <w:jc w:val="both"/>
      </w:pPr>
      <w:r w:rsidRPr="008A319D">
        <w:t>-</w:t>
      </w:r>
      <w:r>
        <w:t xml:space="preserve"> </w:t>
      </w:r>
      <w:r w:rsidRPr="008A319D">
        <w:t xml:space="preserve">přirozeně vyjadřují pozitivní city ve vztahu k sobě i okolnímu prostředí </w:t>
      </w:r>
    </w:p>
    <w:p w:rsidR="00467640" w:rsidRPr="008A319D" w:rsidRDefault="00467640" w:rsidP="00467640">
      <w:pPr>
        <w:tabs>
          <w:tab w:val="left" w:pos="180"/>
        </w:tabs>
        <w:jc w:val="both"/>
      </w:pPr>
      <w:r w:rsidRPr="008A319D">
        <w:t>-</w:t>
      </w:r>
      <w:r>
        <w:t xml:space="preserve"> </w:t>
      </w:r>
      <w:r w:rsidRPr="008A319D">
        <w:t xml:space="preserve">učitel podporuje u žáků prezentaci svých myšlenek a názorů, kladení otázek k věci, vzájemnému se naslouchání a zdůvodňování svých závěrů, vzájemně si radí a pomáhají si </w:t>
      </w:r>
    </w:p>
    <w:p w:rsidR="00467640" w:rsidRPr="008A319D" w:rsidRDefault="00467640" w:rsidP="00467640">
      <w:pPr>
        <w:ind w:left="360"/>
        <w:jc w:val="both"/>
      </w:pPr>
    </w:p>
    <w:p w:rsidR="00467640" w:rsidRPr="008A319D" w:rsidRDefault="00467640" w:rsidP="00467640">
      <w:pPr>
        <w:jc w:val="both"/>
        <w:rPr>
          <w:b/>
        </w:rPr>
      </w:pPr>
      <w:r w:rsidRPr="008A319D">
        <w:rPr>
          <w:b/>
        </w:rPr>
        <w:t>Kompetence sociální a personální</w:t>
      </w:r>
    </w:p>
    <w:p w:rsidR="00467640" w:rsidRPr="008A319D" w:rsidRDefault="00467640" w:rsidP="00467640">
      <w:pPr>
        <w:jc w:val="both"/>
      </w:pPr>
      <w:r>
        <w:t>- žáci pracují ve skupině</w:t>
      </w:r>
    </w:p>
    <w:p w:rsidR="00467640" w:rsidRPr="008A319D" w:rsidRDefault="00467640" w:rsidP="00467640">
      <w:pPr>
        <w:jc w:val="both"/>
      </w:pPr>
      <w:r w:rsidRPr="008A319D">
        <w:t>-</w:t>
      </w:r>
      <w:r>
        <w:t xml:space="preserve"> </w:t>
      </w:r>
      <w:r w:rsidRPr="008A319D">
        <w:t>efektivně spolupracují na řešení problémů</w:t>
      </w:r>
    </w:p>
    <w:p w:rsidR="00467640" w:rsidRPr="008A319D" w:rsidRDefault="00467640" w:rsidP="00467640">
      <w:pPr>
        <w:jc w:val="both"/>
      </w:pPr>
      <w:r w:rsidRPr="008A319D">
        <w:t>-</w:t>
      </w:r>
      <w:r>
        <w:t xml:space="preserve"> </w:t>
      </w:r>
      <w:r w:rsidRPr="008A319D">
        <w:t>učí se respektovat názory druhých</w:t>
      </w:r>
    </w:p>
    <w:p w:rsidR="00467640" w:rsidRPr="008A319D" w:rsidRDefault="00467640" w:rsidP="00467640">
      <w:pPr>
        <w:jc w:val="both"/>
      </w:pPr>
      <w:r w:rsidRPr="008A319D">
        <w:t>-</w:t>
      </w:r>
      <w:r>
        <w:t xml:space="preserve"> </w:t>
      </w:r>
      <w:r w:rsidRPr="008A319D">
        <w:t>přispívají k diskusi</w:t>
      </w:r>
    </w:p>
    <w:p w:rsidR="00467640" w:rsidRPr="008A319D" w:rsidRDefault="00467640" w:rsidP="00467640">
      <w:pPr>
        <w:jc w:val="both"/>
      </w:pPr>
      <w:r w:rsidRPr="008A319D">
        <w:t xml:space="preserve">- učitel </w:t>
      </w:r>
      <w:r>
        <w:t>učí j</w:t>
      </w:r>
      <w:r w:rsidRPr="008A319D">
        <w:t xml:space="preserve">e věcně argumentovat </w:t>
      </w:r>
    </w:p>
    <w:p w:rsidR="00467640" w:rsidRPr="008A319D" w:rsidRDefault="00467640" w:rsidP="00467640">
      <w:pPr>
        <w:jc w:val="both"/>
      </w:pPr>
      <w:r w:rsidRPr="008A319D">
        <w:t>-</w:t>
      </w:r>
      <w:r>
        <w:t xml:space="preserve"> </w:t>
      </w:r>
      <w:r w:rsidRPr="008A319D">
        <w:t>učitel vede děti k oceňování svých názorů a přínosů</w:t>
      </w:r>
    </w:p>
    <w:p w:rsidR="00467640" w:rsidRPr="008A319D" w:rsidRDefault="00467640" w:rsidP="00467640">
      <w:pPr>
        <w:jc w:val="both"/>
      </w:pPr>
    </w:p>
    <w:p w:rsidR="00467640" w:rsidRPr="008A319D" w:rsidRDefault="00467640" w:rsidP="00467640">
      <w:pPr>
        <w:jc w:val="both"/>
        <w:rPr>
          <w:b/>
        </w:rPr>
      </w:pPr>
      <w:r w:rsidRPr="008A319D">
        <w:rPr>
          <w:b/>
        </w:rPr>
        <w:t>Kompetence občanské</w:t>
      </w:r>
    </w:p>
    <w:p w:rsidR="00467640" w:rsidRPr="008A319D" w:rsidRDefault="00467640" w:rsidP="00467640">
      <w:pPr>
        <w:jc w:val="both"/>
      </w:pPr>
      <w:r w:rsidRPr="008A319D">
        <w:t>-</w:t>
      </w:r>
      <w:r>
        <w:t xml:space="preserve"> </w:t>
      </w:r>
      <w:r w:rsidRPr="008A319D">
        <w:t>učitel utváří ohleduplný vztah k přírodě i kulturním výtvorům</w:t>
      </w:r>
    </w:p>
    <w:p w:rsidR="00467640" w:rsidRPr="008A319D" w:rsidRDefault="00467640" w:rsidP="00467640">
      <w:pPr>
        <w:jc w:val="both"/>
      </w:pPr>
      <w:r w:rsidRPr="008A319D">
        <w:t>-</w:t>
      </w:r>
      <w:r>
        <w:t xml:space="preserve"> </w:t>
      </w:r>
      <w:r w:rsidRPr="008A319D">
        <w:t>učitel motivuje žáky hledat možnosti aktivního uplatnění ochrany přírody</w:t>
      </w:r>
    </w:p>
    <w:p w:rsidR="00467640" w:rsidRPr="008A319D" w:rsidRDefault="00467640" w:rsidP="00467640">
      <w:pPr>
        <w:jc w:val="both"/>
      </w:pPr>
      <w:r w:rsidRPr="008A319D">
        <w:t>- učitel vede žáky k respektování pravidel</w:t>
      </w:r>
    </w:p>
    <w:p w:rsidR="00467640" w:rsidRPr="008A319D" w:rsidRDefault="00467640" w:rsidP="00467640">
      <w:pPr>
        <w:jc w:val="both"/>
      </w:pPr>
    </w:p>
    <w:p w:rsidR="00467640" w:rsidRPr="008A319D" w:rsidRDefault="00467640" w:rsidP="00467640">
      <w:pPr>
        <w:jc w:val="both"/>
        <w:rPr>
          <w:b/>
        </w:rPr>
      </w:pPr>
      <w:r w:rsidRPr="008A319D">
        <w:rPr>
          <w:b/>
        </w:rPr>
        <w:t>Kompetence pracovní</w:t>
      </w:r>
    </w:p>
    <w:p w:rsidR="00467640" w:rsidRPr="008A319D" w:rsidRDefault="00467640" w:rsidP="00467640">
      <w:pPr>
        <w:jc w:val="both"/>
      </w:pPr>
      <w:r>
        <w:t>- ž</w:t>
      </w:r>
      <w:r w:rsidRPr="008A319D">
        <w:t xml:space="preserve">áci jsou vedeni k utváření pracovních návyků v jednoduché samostatné i týmové činnosti. </w:t>
      </w:r>
    </w:p>
    <w:p w:rsidR="00467640" w:rsidRPr="008A319D" w:rsidRDefault="00467640" w:rsidP="00467640">
      <w:pPr>
        <w:jc w:val="both"/>
      </w:pPr>
      <w:r>
        <w:t xml:space="preserve">- </w:t>
      </w:r>
      <w:r w:rsidRPr="008A319D">
        <w:t>učitel učí žáky používat různé materiály, nástroje a vybavení</w:t>
      </w:r>
    </w:p>
    <w:p w:rsidR="00467640" w:rsidRDefault="00467640" w:rsidP="00467640">
      <w:pPr>
        <w:jc w:val="both"/>
      </w:pPr>
      <w:r>
        <w:t xml:space="preserve">- </w:t>
      </w:r>
      <w:r w:rsidRPr="008A319D">
        <w:t xml:space="preserve">učitel zohledňuje soudobý stav a poznání a technického rozvoje </w:t>
      </w:r>
    </w:p>
    <w:p w:rsidR="00467640" w:rsidRDefault="00467640" w:rsidP="00467640">
      <w:pPr>
        <w:jc w:val="both"/>
        <w:rPr>
          <w:b/>
        </w:rPr>
      </w:pPr>
    </w:p>
    <w:p w:rsidR="00467640" w:rsidRDefault="00467640" w:rsidP="00467640">
      <w:pPr>
        <w:jc w:val="both"/>
        <w:rPr>
          <w:b/>
        </w:rPr>
      </w:pPr>
      <w:r w:rsidRPr="008A319D">
        <w:rPr>
          <w:b/>
        </w:rPr>
        <w:t xml:space="preserve">Kompetence </w:t>
      </w:r>
      <w:r>
        <w:rPr>
          <w:b/>
        </w:rPr>
        <w:t>digitální</w:t>
      </w:r>
    </w:p>
    <w:p w:rsidR="00467640" w:rsidRDefault="00467640" w:rsidP="00467640">
      <w:pPr>
        <w:numPr>
          <w:ilvl w:val="0"/>
          <w:numId w:val="1"/>
        </w:numPr>
        <w:jc w:val="both"/>
      </w:pPr>
      <w:r>
        <w:t>učí se ovládat digitální zařízení, aplikace a služby a využívat je při učení</w:t>
      </w:r>
    </w:p>
    <w:p w:rsidR="00467640" w:rsidRDefault="00467640" w:rsidP="00467640">
      <w:pPr>
        <w:numPr>
          <w:ilvl w:val="0"/>
          <w:numId w:val="1"/>
        </w:numPr>
        <w:jc w:val="both"/>
      </w:pPr>
      <w:r>
        <w:t>učí se využívat digitální technologie k usnadnění práce</w:t>
      </w:r>
    </w:p>
    <w:p w:rsidR="00467640" w:rsidRPr="004752CE" w:rsidRDefault="00467640" w:rsidP="00467640">
      <w:pPr>
        <w:numPr>
          <w:ilvl w:val="0"/>
          <w:numId w:val="1"/>
        </w:numPr>
        <w:jc w:val="both"/>
      </w:pPr>
      <w:r>
        <w:lastRenderedPageBreak/>
        <w:t>učí se vytvářet digitální obsah</w:t>
      </w:r>
    </w:p>
    <w:p w:rsidR="00467640" w:rsidRDefault="00467640" w:rsidP="00467640">
      <w:pPr>
        <w:jc w:val="both"/>
      </w:pPr>
    </w:p>
    <w:p w:rsidR="00467640" w:rsidRPr="008A319D" w:rsidRDefault="00467640" w:rsidP="00467640">
      <w:pPr>
        <w:jc w:val="both"/>
      </w:pPr>
    </w:p>
    <w:p w:rsidR="00467640" w:rsidRPr="00F44C8D" w:rsidRDefault="00467640" w:rsidP="00467640">
      <w:pPr>
        <w:pStyle w:val="Nadpis1"/>
        <w:spacing w:after="120"/>
        <w:jc w:val="both"/>
        <w:rPr>
          <w:i/>
          <w:sz w:val="24"/>
          <w:u w:val="single"/>
        </w:rPr>
      </w:pPr>
      <w:r w:rsidRPr="00F44C8D">
        <w:rPr>
          <w:i/>
          <w:sz w:val="24"/>
          <w:u w:val="single"/>
        </w:rPr>
        <w:t xml:space="preserve">Průřezová témata: </w:t>
      </w:r>
    </w:p>
    <w:p w:rsidR="00467640" w:rsidRPr="008A319D" w:rsidRDefault="00467640" w:rsidP="00467640">
      <w:pPr>
        <w:jc w:val="both"/>
      </w:pPr>
    </w:p>
    <w:p w:rsidR="00467640" w:rsidRPr="008A319D" w:rsidRDefault="00467640" w:rsidP="00467640">
      <w:pPr>
        <w:jc w:val="both"/>
      </w:pPr>
      <w:r w:rsidRPr="008A319D">
        <w:t xml:space="preserve">V Prvouce budou realizována tato průřezová témata: </w:t>
      </w:r>
    </w:p>
    <w:p w:rsidR="00467640" w:rsidRPr="008A319D" w:rsidRDefault="00467640" w:rsidP="00467640">
      <w:pPr>
        <w:jc w:val="both"/>
      </w:pPr>
      <w:r w:rsidRPr="008A319D">
        <w:t xml:space="preserve"> EV – vztah člověka k ž</w:t>
      </w:r>
      <w:r>
        <w:t>ivotnímu prostředí, ekosystémy, základní podmínky života</w:t>
      </w:r>
    </w:p>
    <w:p w:rsidR="00467640" w:rsidRPr="008A319D" w:rsidRDefault="00467640" w:rsidP="00467640">
      <w:pPr>
        <w:jc w:val="both"/>
      </w:pPr>
      <w:r w:rsidRPr="008A319D">
        <w:t xml:space="preserve"> VDO – občanská společnost a škola</w:t>
      </w:r>
      <w:r>
        <w:t xml:space="preserve"> – pravidla chování,</w:t>
      </w:r>
    </w:p>
    <w:p w:rsidR="00467640" w:rsidRDefault="00467640" w:rsidP="00467640">
      <w:pPr>
        <w:jc w:val="both"/>
      </w:pPr>
      <w:r w:rsidRPr="008A319D">
        <w:t xml:space="preserve"> MKV – princip sociálního smíru</w:t>
      </w:r>
    </w:p>
    <w:p w:rsidR="00467640" w:rsidRPr="008A319D" w:rsidRDefault="00467640" w:rsidP="00467640">
      <w:pPr>
        <w:jc w:val="both"/>
      </w:pPr>
      <w:r>
        <w:t xml:space="preserve"> EGS – Evropa a svět</w:t>
      </w:r>
    </w:p>
    <w:p w:rsidR="00467640" w:rsidRDefault="00467640" w:rsidP="00467640">
      <w:pPr>
        <w:spacing w:after="240"/>
        <w:jc w:val="both"/>
        <w:rPr>
          <w:b/>
        </w:rPr>
      </w:pPr>
    </w:p>
    <w:p w:rsidR="00467640" w:rsidRDefault="00467640" w:rsidP="00467640">
      <w:pPr>
        <w:spacing w:after="240"/>
        <w:jc w:val="both"/>
        <w:rPr>
          <w:b/>
        </w:rPr>
      </w:pPr>
    </w:p>
    <w:p w:rsidR="00467640" w:rsidRDefault="00467640" w:rsidP="00467640">
      <w:pPr>
        <w:spacing w:after="240"/>
        <w:jc w:val="both"/>
        <w:rPr>
          <w:b/>
        </w:rPr>
      </w:pPr>
    </w:p>
    <w:p w:rsidR="00467640" w:rsidRDefault="00467640" w:rsidP="0046764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67640" w:rsidRDefault="00467640" w:rsidP="0046764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67640" w:rsidRDefault="00467640" w:rsidP="0046764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67640" w:rsidRDefault="00467640" w:rsidP="0046764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67640" w:rsidRDefault="00467640" w:rsidP="0046764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67640" w:rsidRDefault="00467640" w:rsidP="0046764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67640" w:rsidRDefault="00467640" w:rsidP="0046764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67640" w:rsidRDefault="00467640" w:rsidP="0046764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67640" w:rsidRDefault="00467640" w:rsidP="0046764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67640" w:rsidRDefault="00467640" w:rsidP="0046764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67640" w:rsidRDefault="00467640" w:rsidP="0046764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67640" w:rsidRDefault="00467640" w:rsidP="0046764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67640" w:rsidRDefault="00467640" w:rsidP="0046764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67640" w:rsidRDefault="00467640" w:rsidP="0046764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67640" w:rsidRDefault="00467640" w:rsidP="0046764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467640" w:rsidRDefault="00467640" w:rsidP="00467640"/>
    <w:p w:rsidR="00467640" w:rsidRPr="0067067D" w:rsidRDefault="00467640" w:rsidP="00467640"/>
    <w:p w:rsidR="00467640" w:rsidRPr="00AD41E2" w:rsidRDefault="00467640" w:rsidP="0046764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prvouka</w:t>
      </w:r>
    </w:p>
    <w:p w:rsidR="00467640" w:rsidRPr="00467640" w:rsidRDefault="00467640" w:rsidP="00467640">
      <w:pPr>
        <w:pStyle w:val="Nadpis1"/>
      </w:pPr>
    </w:p>
    <w:p w:rsidR="00467640" w:rsidRPr="00255309" w:rsidRDefault="00467640" w:rsidP="00467640">
      <w:pPr>
        <w:pStyle w:val="Nadpis1"/>
        <w:rPr>
          <w:szCs w:val="28"/>
        </w:rPr>
      </w:pPr>
      <w:r w:rsidRPr="00255309">
        <w:rPr>
          <w:szCs w:val="28"/>
        </w:rPr>
        <w:t>Vzdělávací oblast: Člověk a jeho svět</w:t>
      </w:r>
    </w:p>
    <w:p w:rsidR="00467640" w:rsidRPr="00255309" w:rsidRDefault="00467640" w:rsidP="00467640">
      <w:pPr>
        <w:rPr>
          <w:b/>
          <w:sz w:val="28"/>
          <w:szCs w:val="28"/>
        </w:rPr>
      </w:pPr>
      <w:r w:rsidRPr="00255309">
        <w:rPr>
          <w:b/>
          <w:sz w:val="28"/>
          <w:szCs w:val="28"/>
        </w:rPr>
        <w:t>Vyučovací předmět: Prvouka</w:t>
      </w:r>
    </w:p>
    <w:p w:rsidR="00467640" w:rsidRPr="00953C84" w:rsidRDefault="00467640" w:rsidP="00467640">
      <w:pPr>
        <w:pStyle w:val="Nadpis1"/>
      </w:pPr>
      <w:r w:rsidRPr="00953C84">
        <w:t xml:space="preserve">Ročník: 1. 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467640" w:rsidTr="00AD302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467640" w:rsidTr="00AD30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467640" w:rsidRDefault="00467640" w:rsidP="00AD3020">
            <w:r>
              <w:t>zná cestu do školy a zpět a dopravní značky na ní</w:t>
            </w:r>
          </w:p>
          <w:p w:rsidR="00467640" w:rsidRDefault="00467640" w:rsidP="00AD3020">
            <w:r>
              <w:t>zná název školy</w:t>
            </w:r>
          </w:p>
          <w:p w:rsidR="00467640" w:rsidRDefault="00467640" w:rsidP="00AD3020">
            <w:r>
              <w:t>zná jméno třídní učitelky a ředitele školy</w:t>
            </w:r>
          </w:p>
          <w:p w:rsidR="00467640" w:rsidRDefault="00467640" w:rsidP="00AD3020">
            <w:r>
              <w:t>pozná roli školáka a povinnosti s tím spojené</w:t>
            </w:r>
          </w:p>
          <w:p w:rsidR="00467640" w:rsidRDefault="00467640" w:rsidP="00AD3020">
            <w:r>
              <w:t xml:space="preserve">snaží se vytvářet správné mezilidské vztahy, slušně se chová ve škole i na veřejnosti 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>
            <w:r>
              <w:t>zná čtvero ročních období a umí je charakterizovat</w:t>
            </w:r>
          </w:p>
          <w:p w:rsidR="00467640" w:rsidRDefault="00467640" w:rsidP="00AD3020">
            <w:r>
              <w:t>popíše jednoduše změny v přírodě podle ročního období</w:t>
            </w:r>
          </w:p>
          <w:p w:rsidR="00467640" w:rsidRDefault="00467640" w:rsidP="00AD3020">
            <w:r>
              <w:t>umí časově zařadit Vánoce a Velikonoce</w:t>
            </w:r>
          </w:p>
          <w:p w:rsidR="00467640" w:rsidRDefault="00467640" w:rsidP="00AD3020">
            <w:r>
              <w:t>zná některé vánoční a velikonoční zvyky a tradice</w:t>
            </w:r>
          </w:p>
          <w:p w:rsidR="00467640" w:rsidRDefault="00467640" w:rsidP="00AD3020">
            <w:r>
              <w:t>zná domácí zvířata a názvy jejich mláďat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r>
              <w:t>zná vztahy mezi rodinnými příslušníky (rodiče, děti, bratr, sestra, teta apod.)</w:t>
            </w:r>
          </w:p>
          <w:p w:rsidR="00467640" w:rsidRDefault="00467640" w:rsidP="00AD3020">
            <w:r>
              <w:t xml:space="preserve">umí vyprávět o svém domově, bydlišti a okolí 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>
            <w:r>
              <w:t>dodržuje základní hygienické návyky</w:t>
            </w:r>
          </w:p>
          <w:p w:rsidR="00467640" w:rsidRDefault="00467640" w:rsidP="00AD3020">
            <w:r>
              <w:t>zná základy správné životosprávy – výživa, vitamíny, odpočinek, spánek, pitný režim apod.</w:t>
            </w:r>
          </w:p>
          <w:p w:rsidR="00467640" w:rsidRDefault="00467640" w:rsidP="00AD3020">
            <w:r>
              <w:t>zná zásady správného chování u lékaře</w:t>
            </w:r>
          </w:p>
          <w:p w:rsidR="00467640" w:rsidRDefault="00467640" w:rsidP="00AD3020">
            <w:r>
              <w:lastRenderedPageBreak/>
              <w:t>umí pojmenovat části lidského těla</w:t>
            </w:r>
          </w:p>
          <w:p w:rsidR="00467640" w:rsidRDefault="00467640" w:rsidP="00AD3020">
            <w:r>
              <w:t>ovládá jednoduchou první pomoc</w:t>
            </w:r>
          </w:p>
          <w:p w:rsidR="00467640" w:rsidRDefault="00467640" w:rsidP="00AD3020">
            <w:pPr>
              <w:rPr>
                <w:ins w:id="22" w:author="jpetera" w:date="2013-07-01T10:45:00Z"/>
              </w:rPr>
            </w:pPr>
            <w:ins w:id="23" w:author="jpetera" w:date="2013-07-01T10:45:00Z">
              <w:r>
                <w:t>rozezná nebezpečí různého charakteru, využívá bezpečná místa pro hru a trávení volného času, uplatňuje základní pravidla bezpečného chování účastníka silničního provozu, jedná tak, aby neohrožoval zdraví své a zdraví jiných</w:t>
              </w:r>
            </w:ins>
          </w:p>
          <w:p w:rsidR="00467640" w:rsidRDefault="00467640" w:rsidP="00AD3020">
            <w:pPr>
              <w:rPr>
                <w:ins w:id="24" w:author="jpetera" w:date="2013-07-01T10:45:00Z"/>
              </w:rPr>
            </w:pPr>
            <w:ins w:id="25" w:author="jpetera" w:date="2013-07-01T10:45:00Z">
              <w:r>
                <w:t>-ovládá způsoby komunikace s operátory tísňových linek</w:t>
              </w:r>
            </w:ins>
          </w:p>
          <w:p w:rsidR="00467640" w:rsidRDefault="00467640" w:rsidP="00AD3020"/>
          <w:p w:rsidR="00467640" w:rsidRDefault="00467640" w:rsidP="00AD3020"/>
          <w:p w:rsidR="00467640" w:rsidRDefault="00467640" w:rsidP="00AD3020">
            <w:r>
              <w:t>orientuje se v čase – rok, měsíc, týden, den, hodina</w:t>
            </w:r>
          </w:p>
          <w:p w:rsidR="00467640" w:rsidRDefault="00467640" w:rsidP="00AD3020">
            <w:r>
              <w:t xml:space="preserve">umí vyjmenovat dny v týdnu, zná rozvržení svých činností, rozlišuje děj v minulosti, přítomnosti a </w:t>
            </w:r>
            <w:proofErr w:type="spellStart"/>
            <w:r>
              <w:t>budoucnostiorientuje</w:t>
            </w:r>
            <w:proofErr w:type="spellEnd"/>
            <w:r>
              <w:t xml:space="preserve"> se na ulici, na poště, v obchodě, u lékaře, v dopravních prostředcích, poznává různé lidské činnosti</w:t>
            </w:r>
          </w:p>
        </w:tc>
        <w:tc>
          <w:tcPr>
            <w:tcW w:w="3686" w:type="dxa"/>
          </w:tcPr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lastRenderedPageBreak/>
              <w:t>Jsem školák</w:t>
            </w:r>
          </w:p>
          <w:p w:rsidR="00467640" w:rsidRDefault="00467640" w:rsidP="00AD3020">
            <w:r w:rsidRPr="00643FA0">
              <w:t>-</w:t>
            </w:r>
            <w:r>
              <w:t xml:space="preserve"> škola</w:t>
            </w:r>
            <w:ins w:id="26" w:author="Lenka Martinkova" w:date="2013-07-01T10:45:00Z">
              <w:r>
                <w:t>, riziková místa a situace</w:t>
              </w:r>
            </w:ins>
          </w:p>
          <w:p w:rsidR="00467640" w:rsidRDefault="00467640" w:rsidP="00AD3020">
            <w:r>
              <w:t>- třída v hodině, o přestávce</w:t>
            </w:r>
          </w:p>
          <w:p w:rsidR="00467640" w:rsidRDefault="00467640" w:rsidP="00AD3020">
            <w:r>
              <w:t>- okolí školy</w:t>
            </w:r>
          </w:p>
          <w:p w:rsidR="00467640" w:rsidRDefault="00467640" w:rsidP="00AD3020">
            <w:r>
              <w:t>- vhodné chování</w:t>
            </w:r>
          </w:p>
          <w:p w:rsidR="00467640" w:rsidRDefault="00467640" w:rsidP="00AD3020"/>
          <w:p w:rsidR="00467640" w:rsidRPr="00643FA0" w:rsidRDefault="00467640" w:rsidP="00AD3020"/>
          <w:p w:rsidR="00467640" w:rsidRDefault="00467640" w:rsidP="00AD3020"/>
          <w:p w:rsidR="00467640" w:rsidRDefault="00467640" w:rsidP="00AD3020">
            <w:pPr>
              <w:rPr>
                <w:del w:id="27" w:author="jpetera" w:date="2013-07-01T10:45:00Z"/>
              </w:rPr>
            </w:pPr>
          </w:p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Příroda</w:t>
            </w:r>
          </w:p>
          <w:p w:rsidR="00467640" w:rsidRDefault="00467640" w:rsidP="00AD3020">
            <w:r w:rsidRPr="00C46DD8">
              <w:t>-</w:t>
            </w:r>
            <w:r>
              <w:t xml:space="preserve"> podzim</w:t>
            </w:r>
          </w:p>
          <w:p w:rsidR="00467640" w:rsidRDefault="00467640" w:rsidP="00AD3020">
            <w:r>
              <w:t>- zima, Vánoce</w:t>
            </w:r>
          </w:p>
          <w:p w:rsidR="00467640" w:rsidRDefault="00467640" w:rsidP="00AD3020">
            <w:r>
              <w:t>- jaro, Velikonoce</w:t>
            </w:r>
          </w:p>
          <w:p w:rsidR="00467640" w:rsidRPr="00C46DD8" w:rsidRDefault="00467640" w:rsidP="00AD3020">
            <w:r>
              <w:t>- léto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Moje rodina</w:t>
            </w:r>
          </w:p>
          <w:p w:rsidR="00467640" w:rsidRDefault="00467640" w:rsidP="00AD3020">
            <w:r>
              <w:t>- soužití členů rodiny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Naše zdraví</w:t>
            </w:r>
          </w:p>
          <w:p w:rsidR="00467640" w:rsidRDefault="00467640" w:rsidP="00AD3020">
            <w:r>
              <w:t>- péče o zdraví</w:t>
            </w:r>
          </w:p>
          <w:p w:rsidR="00467640" w:rsidRDefault="00467640" w:rsidP="00AD3020">
            <w:r>
              <w:t>- osobní hygiena</w:t>
            </w:r>
          </w:p>
          <w:p w:rsidR="00467640" w:rsidRPr="00C46DD8" w:rsidRDefault="00467640" w:rsidP="00AD3020">
            <w:r>
              <w:t>- výživa</w:t>
            </w:r>
          </w:p>
          <w:p w:rsidR="00467640" w:rsidRPr="00C46DD8" w:rsidRDefault="00467640" w:rsidP="00AD3020">
            <w:pPr>
              <w:rPr>
                <w:ins w:id="28" w:author="jpetera" w:date="2013-07-01T10:45:00Z"/>
              </w:rPr>
            </w:pPr>
            <w:ins w:id="29" w:author="jpetera" w:date="2013-07-01T10:45:00Z">
              <w:r>
                <w:lastRenderedPageBreak/>
                <w:t>-</w:t>
              </w:r>
            </w:ins>
          </w:p>
          <w:p w:rsidR="00467640" w:rsidRPr="00C46DD8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Lidé a čas</w:t>
            </w:r>
          </w:p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-</w:t>
            </w:r>
            <w:r w:rsidRPr="00DB6AB9">
              <w:t xml:space="preserve"> kalendář</w:t>
            </w:r>
          </w:p>
          <w:p w:rsidR="00467640" w:rsidRDefault="00467640" w:rsidP="00AD3020">
            <w:r>
              <w:t>- povolání</w:t>
            </w:r>
          </w:p>
          <w:p w:rsidR="00467640" w:rsidRDefault="00467640" w:rsidP="00AD3020">
            <w:r>
              <w:t>- obchod</w:t>
            </w:r>
          </w:p>
          <w:p w:rsidR="00467640" w:rsidRDefault="00467640" w:rsidP="00AD3020">
            <w:r>
              <w:t>- dopravní prostředky</w:t>
            </w:r>
          </w:p>
        </w:tc>
        <w:tc>
          <w:tcPr>
            <w:tcW w:w="3686" w:type="dxa"/>
          </w:tcPr>
          <w:p w:rsidR="00467640" w:rsidRDefault="00467640" w:rsidP="00AD3020">
            <w:r>
              <w:lastRenderedPageBreak/>
              <w:t xml:space="preserve">VDO – Občanská společnost a </w:t>
            </w:r>
            <w:proofErr w:type="gramStart"/>
            <w:r>
              <w:t>škola - výchova</w:t>
            </w:r>
            <w:proofErr w:type="gramEnd"/>
            <w:r>
              <w:t xml:space="preserve"> dem. občana v rámci třídního kolektivu</w:t>
            </w:r>
          </w:p>
          <w:p w:rsidR="00467640" w:rsidRDefault="00467640" w:rsidP="00AD3020">
            <w:r>
              <w:t>Výchova k samostatnosti, k seberealizaci, ke smyslu pro spravedlnost, odpovědnost a ohleduplnost</w:t>
            </w:r>
          </w:p>
          <w:p w:rsidR="00467640" w:rsidRDefault="00467640" w:rsidP="00AD3020"/>
          <w:p w:rsidR="00467640" w:rsidRDefault="00467640" w:rsidP="00AD3020">
            <w:r>
              <w:t xml:space="preserve">EGS – Evropa a svět nás </w:t>
            </w:r>
            <w:proofErr w:type="gramStart"/>
            <w:r>
              <w:t>zajímá -poznávání</w:t>
            </w:r>
            <w:proofErr w:type="gramEnd"/>
            <w:r>
              <w:t xml:space="preserve"> evropských kultur</w:t>
            </w:r>
          </w:p>
          <w:p w:rsidR="00467640" w:rsidRDefault="00467640" w:rsidP="00AD3020"/>
          <w:p w:rsidR="00467640" w:rsidRDefault="00467640" w:rsidP="00AD3020">
            <w:r>
              <w:t xml:space="preserve">MKV – Kulturní diference.  Etnický </w:t>
            </w:r>
            <w:proofErr w:type="gramStart"/>
            <w:r>
              <w:t>původ - poznávání</w:t>
            </w:r>
            <w:proofErr w:type="gramEnd"/>
            <w:r>
              <w:t xml:space="preserve"> etnických skupin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>
            <w:r>
              <w:t>EV – Základní podmínky života,</w:t>
            </w:r>
          </w:p>
          <w:p w:rsidR="00467640" w:rsidRDefault="00467640" w:rsidP="00AD3020">
            <w:r>
              <w:t xml:space="preserve">         Vztah člověka k prostředí</w:t>
            </w:r>
          </w:p>
          <w:p w:rsidR="00467640" w:rsidRDefault="00467640" w:rsidP="00AD3020"/>
        </w:tc>
        <w:tc>
          <w:tcPr>
            <w:tcW w:w="1814" w:type="dxa"/>
          </w:tcPr>
          <w:p w:rsidR="00467640" w:rsidRDefault="00467640" w:rsidP="00AD3020">
            <w:r>
              <w:t>Vést žáky k uvědomění si nové pozice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r>
              <w:t>vycházky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</w:tc>
      </w:tr>
    </w:tbl>
    <w:p w:rsidR="00467640" w:rsidRDefault="00467640" w:rsidP="00467640"/>
    <w:p w:rsidR="00467640" w:rsidRDefault="00467640" w:rsidP="00467640"/>
    <w:p w:rsidR="00467640" w:rsidRDefault="00467640" w:rsidP="00467640"/>
    <w:p w:rsidR="00467640" w:rsidRDefault="00467640" w:rsidP="00467640"/>
    <w:p w:rsidR="00467640" w:rsidRDefault="00467640" w:rsidP="00467640"/>
    <w:p w:rsidR="00467640" w:rsidRDefault="00467640" w:rsidP="00467640"/>
    <w:p w:rsidR="00467640" w:rsidRDefault="00467640" w:rsidP="00467640"/>
    <w:p w:rsidR="00467640" w:rsidRDefault="00467640" w:rsidP="00467640"/>
    <w:p w:rsidR="00467640" w:rsidRDefault="00467640" w:rsidP="00467640"/>
    <w:p w:rsidR="00467640" w:rsidRDefault="00467640" w:rsidP="00467640"/>
    <w:p w:rsidR="00467640" w:rsidRDefault="00467640" w:rsidP="00467640"/>
    <w:p w:rsidR="00467640" w:rsidRDefault="00467640" w:rsidP="00467640"/>
    <w:p w:rsidR="00467640" w:rsidRDefault="00467640" w:rsidP="00467640"/>
    <w:p w:rsidR="00467640" w:rsidRDefault="00467640" w:rsidP="00467640"/>
    <w:p w:rsidR="00467640" w:rsidRDefault="00467640" w:rsidP="00467640"/>
    <w:p w:rsidR="00467640" w:rsidRDefault="00467640" w:rsidP="00467640"/>
    <w:p w:rsidR="00467640" w:rsidRPr="0069515F" w:rsidRDefault="00467640" w:rsidP="00467640">
      <w:pPr>
        <w:pStyle w:val="Nadpis1"/>
        <w:rPr>
          <w:szCs w:val="28"/>
        </w:rPr>
      </w:pPr>
      <w:r>
        <w:br w:type="page"/>
      </w:r>
      <w:r w:rsidRPr="0069515F">
        <w:rPr>
          <w:szCs w:val="28"/>
        </w:rPr>
        <w:lastRenderedPageBreak/>
        <w:t>Vzdělávací oblast: Člověk a jeho svět</w:t>
      </w:r>
    </w:p>
    <w:p w:rsidR="00467640" w:rsidRPr="0069515F" w:rsidRDefault="00467640" w:rsidP="00467640">
      <w:pPr>
        <w:rPr>
          <w:b/>
          <w:sz w:val="28"/>
          <w:szCs w:val="28"/>
        </w:rPr>
      </w:pPr>
      <w:r w:rsidRPr="0069515F">
        <w:rPr>
          <w:b/>
          <w:sz w:val="28"/>
          <w:szCs w:val="28"/>
        </w:rPr>
        <w:t>Vyučovací předmět: Prvouka</w:t>
      </w:r>
    </w:p>
    <w:p w:rsidR="00467640" w:rsidRPr="0069515F" w:rsidRDefault="00467640" w:rsidP="00467640">
      <w:pPr>
        <w:pStyle w:val="Nadpis1"/>
        <w:rPr>
          <w:b w:val="0"/>
        </w:rPr>
      </w:pPr>
      <w:r w:rsidRPr="0069515F">
        <w:rPr>
          <w:b w:val="0"/>
        </w:rPr>
        <w:t>Ročník: 2.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467640" w:rsidTr="00AD302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467640" w:rsidTr="00AD30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467640" w:rsidRDefault="00467640" w:rsidP="00AD3020">
            <w:r>
              <w:t>bezpečně zná cestu do školy, školu a její prostory i s okolím</w:t>
            </w:r>
          </w:p>
          <w:p w:rsidR="00467640" w:rsidRDefault="00467640" w:rsidP="00AD3020">
            <w:r>
              <w:t>soustředí se na výuku, zná jednotlivé předměty, orientuje se v rozvrhu hodin, umí využít přestávky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>
            <w:r>
              <w:t>pozoruje, popíše a porovná proměny přírody v jednotlivých ročních obdobích</w:t>
            </w:r>
          </w:p>
          <w:p w:rsidR="00467640" w:rsidRDefault="00467640" w:rsidP="00AD3020">
            <w:r>
              <w:t>rozlišuje a zná charakteristické znaky: les, park, louka, zahrada, pole, potok, řeka</w:t>
            </w:r>
          </w:p>
          <w:p w:rsidR="00467640" w:rsidRDefault="00467640" w:rsidP="00AD3020">
            <w:r>
              <w:t>má povědomí o významu životního prostředí pro člověka</w:t>
            </w:r>
          </w:p>
          <w:p w:rsidR="00467640" w:rsidRDefault="00467640" w:rsidP="00AD3020">
            <w:r>
              <w:t>zná vybrané běžně pěstované pokojové rostliny</w:t>
            </w:r>
          </w:p>
          <w:p w:rsidR="00467640" w:rsidRDefault="00467640" w:rsidP="00AD3020">
            <w:r>
              <w:t>chápe potřebu pravidelné péče o pokoj. rostliny (zalévání, světlo, teplo apod.)</w:t>
            </w:r>
          </w:p>
          <w:p w:rsidR="00467640" w:rsidRDefault="00467640" w:rsidP="00AD3020">
            <w:r>
              <w:t>rozlišuje stromy jehličnaté a listnaté</w:t>
            </w:r>
          </w:p>
          <w:p w:rsidR="00467640" w:rsidRDefault="00467640" w:rsidP="00AD3020">
            <w:r>
              <w:t>zná a umí pojmenovat běžně se vyskytující stromy, keře, byliny a zemědělské plodiny</w:t>
            </w:r>
          </w:p>
          <w:p w:rsidR="00467640" w:rsidRDefault="00467640" w:rsidP="00AD3020">
            <w:r>
              <w:t>zná a umí pojmenovat domácí čtyřnohá zvířata</w:t>
            </w:r>
          </w:p>
          <w:p w:rsidR="00467640" w:rsidRDefault="00467640" w:rsidP="00AD3020">
            <w:r>
              <w:t>zná některé živočichy chované pro radost a chápe potřebu pravidelné péče o ně (krmení, čistota apod.)</w:t>
            </w:r>
          </w:p>
          <w:p w:rsidR="00467640" w:rsidRDefault="00467640" w:rsidP="00AD3020">
            <w:r>
              <w:t>zná vybraná volně žijící zvířata a ptáky</w:t>
            </w:r>
          </w:p>
          <w:p w:rsidR="00467640" w:rsidRDefault="00467640" w:rsidP="00AD3020">
            <w:r>
              <w:t>zná známé a snadno dostupné druhy ovoce a zeleniny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>
            <w:r>
              <w:t>zná příbuzenské vztahy v rodině</w:t>
            </w:r>
          </w:p>
          <w:p w:rsidR="00467640" w:rsidRDefault="00467640" w:rsidP="00AD3020">
            <w:r>
              <w:t>uvědomuje si práva a povinnosti členů v rodině</w:t>
            </w:r>
          </w:p>
          <w:p w:rsidR="00467640" w:rsidRDefault="00467640" w:rsidP="00AD3020">
            <w:r>
              <w:lastRenderedPageBreak/>
              <w:t>zná významné události v rodině</w:t>
            </w:r>
          </w:p>
          <w:p w:rsidR="00467640" w:rsidRDefault="00467640" w:rsidP="00AD3020">
            <w:r>
              <w:t>zná svoji adresu a telefon</w:t>
            </w:r>
          </w:p>
          <w:p w:rsidR="00467640" w:rsidRDefault="00467640" w:rsidP="00AD3020">
            <w:r>
              <w:t>zná název hlavního města</w:t>
            </w:r>
          </w:p>
          <w:p w:rsidR="00467640" w:rsidRDefault="00467640" w:rsidP="00AD3020">
            <w:r>
              <w:t>seznámí se se státními symboly</w:t>
            </w:r>
          </w:p>
          <w:p w:rsidR="00467640" w:rsidRDefault="00467640" w:rsidP="00AD3020"/>
          <w:p w:rsidR="00467640" w:rsidRDefault="00467640" w:rsidP="00AD3020">
            <w:r>
              <w:t xml:space="preserve">popíše </w:t>
            </w:r>
            <w:ins w:id="30" w:author="jpetera" w:date="2013-07-01T10:55:00Z">
              <w:r>
                <w:t>stavbu těla</w:t>
              </w:r>
            </w:ins>
            <w:r>
              <w:t xml:space="preserve"> člověka</w:t>
            </w:r>
          </w:p>
          <w:p w:rsidR="00467640" w:rsidRDefault="00467640" w:rsidP="00AD3020">
            <w:pPr>
              <w:rPr>
                <w:ins w:id="31" w:author="jpetera" w:date="2013-07-01T10:55:00Z"/>
              </w:rPr>
            </w:pPr>
            <w:ins w:id="32" w:author="jpetera" w:date="2013-07-01T10:55:00Z">
              <w:r>
                <w:t>popíše základní funkce a projevy těla</w:t>
              </w:r>
            </w:ins>
          </w:p>
          <w:p w:rsidR="00467640" w:rsidRDefault="00467640" w:rsidP="00AD3020">
            <w:pPr>
              <w:rPr>
                <w:ins w:id="33" w:author="jpetera" w:date="2013-07-01T10:55:00Z"/>
              </w:rPr>
            </w:pPr>
            <w:ins w:id="34" w:author="jpetera" w:date="2013-07-01T10:55:00Z">
              <w:r>
                <w:t>zná životní potřeby člověka</w:t>
              </w:r>
            </w:ins>
          </w:p>
          <w:p w:rsidR="00467640" w:rsidRDefault="00467640" w:rsidP="00AD3020">
            <w:r>
              <w:t>zná důležité orgány v těle</w:t>
            </w:r>
          </w:p>
          <w:p w:rsidR="00467640" w:rsidRDefault="00467640" w:rsidP="00AD3020">
            <w:r>
              <w:t>vyjmenuje smysly</w:t>
            </w:r>
          </w:p>
          <w:p w:rsidR="00467640" w:rsidRDefault="00467640" w:rsidP="00AD3020">
            <w:r>
              <w:t>chápe význam péče o zdraví</w:t>
            </w:r>
          </w:p>
          <w:p w:rsidR="00467640" w:rsidRDefault="00467640" w:rsidP="00AD3020">
            <w:r>
              <w:t>popíše vybavení v lékárničce</w:t>
            </w:r>
          </w:p>
          <w:p w:rsidR="00467640" w:rsidRDefault="00467640" w:rsidP="00AD3020">
            <w:r>
              <w:t>umí sestavit jídelníček zdravé výživy</w:t>
            </w:r>
            <w:ins w:id="35" w:author="jpetera" w:date="2013-07-01T10:55:00Z">
              <w:r>
                <w:t xml:space="preserve"> a umí vybrat správné potraviny a uchovat je</w:t>
              </w:r>
            </w:ins>
          </w:p>
          <w:p w:rsidR="00467640" w:rsidRDefault="00467640" w:rsidP="00AD3020">
            <w:pPr>
              <w:rPr>
                <w:ins w:id="36" w:author="jpetera" w:date="2013-07-01T10:55:00Z"/>
              </w:rPr>
            </w:pPr>
            <w:ins w:id="37" w:author="jpetera" w:date="2013-07-01T10:55:00Z">
              <w:r>
                <w:t>dodržuje pitný režim</w:t>
              </w:r>
            </w:ins>
          </w:p>
          <w:p w:rsidR="00467640" w:rsidRDefault="00467640" w:rsidP="00AD3020"/>
          <w:p w:rsidR="00467640" w:rsidRDefault="00467640" w:rsidP="00AD3020"/>
          <w:p w:rsidR="00467640" w:rsidRDefault="00467640" w:rsidP="00AD3020">
            <w:r>
              <w:t>zná druhy hodin</w:t>
            </w:r>
          </w:p>
          <w:p w:rsidR="00467640" w:rsidRDefault="00467640" w:rsidP="00AD3020">
            <w:r>
              <w:t>orientuje se v </w:t>
            </w:r>
            <w:proofErr w:type="gramStart"/>
            <w:r>
              <w:t>čase - kalendářní</w:t>
            </w:r>
            <w:proofErr w:type="gramEnd"/>
            <w:r>
              <w:t xml:space="preserve"> rok, školní rok, týdny, dny, hodiny, minuty </w:t>
            </w:r>
          </w:p>
          <w:p w:rsidR="00467640" w:rsidRDefault="00467640" w:rsidP="00AD3020">
            <w:r>
              <w:t>chápe rozdíl mezi dějem v minulosti, v přítomnosti a v budoucnosti</w:t>
            </w:r>
          </w:p>
          <w:p w:rsidR="00467640" w:rsidRDefault="00467640" w:rsidP="00AD3020">
            <w:r>
              <w:t>zná běžně užívané výrobky, ví, čemu slouží</w:t>
            </w:r>
          </w:p>
          <w:p w:rsidR="00467640" w:rsidRDefault="00467640" w:rsidP="00AD3020">
            <w:r>
              <w:t>pozná význam a potřebu nástrojů, přístrojů a zařízení v domácnosti (televize, vysavač, pračka apod.)</w:t>
            </w:r>
          </w:p>
          <w:p w:rsidR="00467640" w:rsidRDefault="00467640" w:rsidP="00AD3020">
            <w:r>
              <w:t>váží si práce a jejích výsledků</w:t>
            </w:r>
          </w:p>
          <w:p w:rsidR="00467640" w:rsidRDefault="00467640" w:rsidP="00AD3020">
            <w:r>
              <w:t>zná zaměstnání rodičů</w:t>
            </w:r>
          </w:p>
          <w:p w:rsidR="00467640" w:rsidRDefault="00467640" w:rsidP="00AD3020">
            <w:r>
              <w:t xml:space="preserve">umí vysvětlit, v čem spočívají některá povolání (lékař, učitel, řidič apod.) </w:t>
            </w:r>
          </w:p>
        </w:tc>
        <w:tc>
          <w:tcPr>
            <w:tcW w:w="3686" w:type="dxa"/>
          </w:tcPr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lastRenderedPageBreak/>
              <w:t>Jsem školák</w:t>
            </w:r>
          </w:p>
          <w:p w:rsidR="00467640" w:rsidRDefault="00467640" w:rsidP="00AD3020">
            <w:r>
              <w:t>- cesta do školy</w:t>
            </w:r>
            <w:ins w:id="38" w:author="Lenka Martinkova" w:date="2013-07-01T10:45:00Z">
              <w:r>
                <w:t>, riziková místa a situace</w:t>
              </w:r>
            </w:ins>
          </w:p>
          <w:p w:rsidR="00467640" w:rsidRDefault="00467640" w:rsidP="00AD3020">
            <w:r>
              <w:t>- třída ve vyučovací hodině, o přestávce</w:t>
            </w:r>
          </w:p>
          <w:p w:rsidR="00467640" w:rsidRDefault="00467640" w:rsidP="00AD3020">
            <w:r>
              <w:t>- činnosti dětí ve škole</w:t>
            </w:r>
          </w:p>
          <w:p w:rsidR="00467640" w:rsidRDefault="00467640" w:rsidP="00AD3020"/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Příroda</w:t>
            </w:r>
          </w:p>
          <w:p w:rsidR="00467640" w:rsidRDefault="00467640" w:rsidP="00AD3020">
            <w:r>
              <w:t>- živočichové ve volné přírodě, v zajetí</w:t>
            </w:r>
          </w:p>
          <w:p w:rsidR="00467640" w:rsidRDefault="00467640" w:rsidP="00AD3020">
            <w:r>
              <w:t>- proměny přírody</w:t>
            </w:r>
          </w:p>
          <w:p w:rsidR="00467640" w:rsidRDefault="00467640" w:rsidP="00AD3020">
            <w:r>
              <w:t>- ovoce, zelenina</w:t>
            </w:r>
          </w:p>
          <w:p w:rsidR="00467640" w:rsidRDefault="00467640" w:rsidP="00AD3020">
            <w:r>
              <w:t>- zemědělské plodiny</w:t>
            </w:r>
          </w:p>
          <w:p w:rsidR="00467640" w:rsidRDefault="00467640" w:rsidP="00AD3020">
            <w:r>
              <w:t>- pokojové rostliny</w:t>
            </w:r>
          </w:p>
          <w:p w:rsidR="00467640" w:rsidRDefault="00467640" w:rsidP="00AD3020">
            <w:r>
              <w:t>- hospodářská zvířata</w:t>
            </w:r>
          </w:p>
          <w:p w:rsidR="00467640" w:rsidRDefault="00467640" w:rsidP="00AD3020">
            <w:r>
              <w:t>- ptáci a jejich hnízda</w:t>
            </w:r>
          </w:p>
          <w:p w:rsidR="00467640" w:rsidRDefault="00467640" w:rsidP="00AD3020">
            <w:r>
              <w:t>- les a voda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Moje rodina</w:t>
            </w:r>
          </w:p>
          <w:p w:rsidR="00467640" w:rsidRPr="001D57A8" w:rsidRDefault="00467640" w:rsidP="00AD3020">
            <w:r>
              <w:lastRenderedPageBreak/>
              <w:t>- moje obec a vlast</w:t>
            </w:r>
          </w:p>
          <w:p w:rsidR="00467640" w:rsidRDefault="00467640" w:rsidP="00AD3020">
            <w:pPr>
              <w:rPr>
                <w:b/>
              </w:rPr>
            </w:pPr>
          </w:p>
          <w:p w:rsidR="00467640" w:rsidRDefault="00467640" w:rsidP="00AD3020">
            <w:pPr>
              <w:rPr>
                <w:b/>
              </w:rPr>
            </w:pPr>
          </w:p>
          <w:p w:rsidR="00467640" w:rsidRDefault="00467640" w:rsidP="00AD3020">
            <w:pPr>
              <w:rPr>
                <w:b/>
              </w:rPr>
            </w:pPr>
          </w:p>
          <w:p w:rsidR="00467640" w:rsidRDefault="00467640" w:rsidP="00AD3020">
            <w:pPr>
              <w:rPr>
                <w:b/>
              </w:rPr>
            </w:pPr>
          </w:p>
          <w:p w:rsidR="00467640" w:rsidRDefault="00467640" w:rsidP="00AD3020">
            <w:pPr>
              <w:rPr>
                <w:b/>
              </w:rPr>
            </w:pPr>
          </w:p>
          <w:p w:rsidR="00467640" w:rsidRDefault="00467640" w:rsidP="00AD3020">
            <w:r>
              <w:rPr>
                <w:b/>
              </w:rPr>
              <w:t>Naše zdraví</w:t>
            </w:r>
          </w:p>
          <w:p w:rsidR="00467640" w:rsidRDefault="00467640" w:rsidP="00AD3020">
            <w:r>
              <w:t>- člověk</w:t>
            </w:r>
          </w:p>
          <w:p w:rsidR="00467640" w:rsidRDefault="00467640" w:rsidP="00AD3020">
            <w:r>
              <w:t>- nemoc a úraz</w:t>
            </w:r>
          </w:p>
          <w:p w:rsidR="00467640" w:rsidRDefault="00467640" w:rsidP="00AD3020">
            <w:r>
              <w:t>- hygiena a čistota</w:t>
            </w:r>
          </w:p>
          <w:p w:rsidR="00467640" w:rsidRDefault="00467640" w:rsidP="00AD3020">
            <w:r>
              <w:t>- potraviny, výživa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Lidé a čas</w:t>
            </w:r>
          </w:p>
          <w:p w:rsidR="00467640" w:rsidRDefault="00467640" w:rsidP="00AD3020">
            <w:r>
              <w:t>- orientace v čase dle hodin</w:t>
            </w:r>
          </w:p>
          <w:p w:rsidR="00467640" w:rsidRDefault="00467640" w:rsidP="00AD3020">
            <w:r>
              <w:t>- kalendářní rok</w:t>
            </w:r>
          </w:p>
          <w:p w:rsidR="00467640" w:rsidRDefault="00467640" w:rsidP="00AD3020">
            <w:r>
              <w:t>- minulost, současnost, budoucnost</w:t>
            </w:r>
          </w:p>
          <w:p w:rsidR="00467640" w:rsidRDefault="00467640" w:rsidP="00AD3020">
            <w:r>
              <w:t>- práce a volný čas, suroviny a výrobky</w:t>
            </w:r>
          </w:p>
          <w:p w:rsidR="00467640" w:rsidRDefault="00467640" w:rsidP="00AD3020"/>
        </w:tc>
        <w:tc>
          <w:tcPr>
            <w:tcW w:w="3686" w:type="dxa"/>
          </w:tcPr>
          <w:p w:rsidR="00467640" w:rsidRDefault="00467640" w:rsidP="00AD3020">
            <w:r>
              <w:lastRenderedPageBreak/>
              <w:t>MKV – Lidské vztahy (harmonické vtahy v rodině)</w:t>
            </w:r>
          </w:p>
          <w:p w:rsidR="00467640" w:rsidRDefault="00467640" w:rsidP="00AD3020">
            <w:r>
              <w:t>- Princip sociálního smíru a solidarity</w:t>
            </w:r>
          </w:p>
          <w:p w:rsidR="00467640" w:rsidRDefault="00467640" w:rsidP="00AD3020"/>
          <w:p w:rsidR="00467640" w:rsidRDefault="00467640" w:rsidP="00AD3020">
            <w:r>
              <w:t>VDO – Občanská společnost a škola (demokratické vztahy ve třídě – tvorba třídního řádu)</w:t>
            </w:r>
          </w:p>
          <w:p w:rsidR="00467640" w:rsidRDefault="00467640" w:rsidP="00AD3020">
            <w:r>
              <w:t>- Občan, občanská společnost a stát (odpovědnost za své činy, seznámení se se základními lidskými právy, principy soužití s minoritami)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r>
              <w:t>EV – Ekosystémy (les, louka, pole, rybník)</w:t>
            </w:r>
          </w:p>
          <w:p w:rsidR="00467640" w:rsidRDefault="00467640" w:rsidP="00AD3020">
            <w:r>
              <w:lastRenderedPageBreak/>
              <w:t>EV – Vztah člověka k prostředí (ochrana životního prostředí, třídění odpadu, životní styl)</w:t>
            </w:r>
          </w:p>
          <w:p w:rsidR="00467640" w:rsidRDefault="00467640" w:rsidP="00AD3020">
            <w:r>
              <w:t>EV – Základní podmínky života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</w:tc>
        <w:tc>
          <w:tcPr>
            <w:tcW w:w="1814" w:type="dxa"/>
          </w:tcPr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r>
              <w:t>vycházky a pozorování přírody</w:t>
            </w:r>
          </w:p>
          <w:p w:rsidR="00467640" w:rsidRDefault="00467640" w:rsidP="00AD3020"/>
          <w:p w:rsidR="00467640" w:rsidRDefault="00467640" w:rsidP="00AD3020">
            <w:r>
              <w:t>procházky po obci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</w:tc>
      </w:tr>
    </w:tbl>
    <w:p w:rsidR="00467640" w:rsidRDefault="00467640" w:rsidP="00467640"/>
    <w:p w:rsidR="00467640" w:rsidRDefault="00467640" w:rsidP="00467640"/>
    <w:p w:rsidR="00467640" w:rsidRPr="00415EC1" w:rsidRDefault="00467640" w:rsidP="00467640">
      <w:pPr>
        <w:pStyle w:val="Nadpis1"/>
      </w:pPr>
      <w:r w:rsidRPr="00415EC1">
        <w:lastRenderedPageBreak/>
        <w:t xml:space="preserve">Vzdělávací oblast: Člověk a jeho svět </w:t>
      </w:r>
    </w:p>
    <w:p w:rsidR="00467640" w:rsidRPr="00415EC1" w:rsidRDefault="00467640" w:rsidP="00467640">
      <w:pPr>
        <w:rPr>
          <w:b/>
          <w:sz w:val="28"/>
          <w:szCs w:val="28"/>
        </w:rPr>
      </w:pPr>
      <w:r w:rsidRPr="00415EC1">
        <w:rPr>
          <w:b/>
          <w:sz w:val="28"/>
          <w:szCs w:val="28"/>
        </w:rPr>
        <w:t>Vyučovací předmět: Prvouka</w:t>
      </w:r>
    </w:p>
    <w:p w:rsidR="00467640" w:rsidRPr="00953C84" w:rsidRDefault="00467640" w:rsidP="00467640">
      <w:pPr>
        <w:pStyle w:val="Nadpis1"/>
      </w:pPr>
      <w:r w:rsidRPr="00953C84">
        <w:t>Ročník: 3.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8"/>
        <w:gridCol w:w="4620"/>
        <w:gridCol w:w="3579"/>
        <w:gridCol w:w="1782"/>
      </w:tblGrid>
      <w:tr w:rsidR="00467640" w:rsidTr="00AD3020">
        <w:tblPrEx>
          <w:tblCellMar>
            <w:top w:w="0" w:type="dxa"/>
            <w:bottom w:w="0" w:type="dxa"/>
          </w:tblCellMar>
        </w:tblPrEx>
        <w:trPr>
          <w:trHeight w:val="328"/>
          <w:tblHeader/>
          <w:jc w:val="center"/>
        </w:trPr>
        <w:tc>
          <w:tcPr>
            <w:tcW w:w="5158" w:type="dxa"/>
          </w:tcPr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4620" w:type="dxa"/>
          </w:tcPr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579" w:type="dxa"/>
          </w:tcPr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782" w:type="dxa"/>
          </w:tcPr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467640" w:rsidTr="00AD30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158" w:type="dxa"/>
          </w:tcPr>
          <w:p w:rsidR="00467640" w:rsidRDefault="00467640" w:rsidP="00AD3020">
            <w:r>
              <w:t>zná svou plnou adresu, chrání osobní údaje</w:t>
            </w:r>
          </w:p>
          <w:p w:rsidR="00467640" w:rsidRDefault="00467640" w:rsidP="00AD3020">
            <w:r>
              <w:t>rozlišuje základní i širší příbuzenské vztahy</w:t>
            </w:r>
          </w:p>
          <w:p w:rsidR="00467640" w:rsidRDefault="00467640" w:rsidP="00AD3020">
            <w:r>
              <w:t>kontroluje svoje chování a respektuje soužití lidí, zná základní údaje o současnosti a historie obce</w:t>
            </w:r>
          </w:p>
          <w:p w:rsidR="00467640" w:rsidRDefault="00467640" w:rsidP="00AD3020">
            <w:r>
              <w:t>orientuje se v prostředí školy a zná cestu do školy</w:t>
            </w:r>
          </w:p>
          <w:p w:rsidR="00467640" w:rsidRDefault="00467640" w:rsidP="00AD3020">
            <w:r>
              <w:t>umí dopravní značky, které jsou při cestě do školy</w:t>
            </w:r>
          </w:p>
          <w:p w:rsidR="00467640" w:rsidRDefault="00467640" w:rsidP="00AD3020">
            <w:r>
              <w:t>vysvětlí pojem chodec, cyklista, zná vybavení kola</w:t>
            </w:r>
          </w:p>
          <w:p w:rsidR="00467640" w:rsidRDefault="00467640" w:rsidP="00AD3020"/>
          <w:p w:rsidR="00467640" w:rsidRDefault="00467640" w:rsidP="00AD3020">
            <w:r>
              <w:t>orientuje se v místní krajině</w:t>
            </w:r>
          </w:p>
          <w:p w:rsidR="00467640" w:rsidRDefault="00467640" w:rsidP="00AD3020">
            <w:r>
              <w:t>určí hlavní a vedlejší světové strany</w:t>
            </w:r>
          </w:p>
          <w:p w:rsidR="00467640" w:rsidRDefault="00467640" w:rsidP="00AD3020">
            <w:r>
              <w:t>seznámí se s mapou ČR a sousedními státy</w:t>
            </w:r>
          </w:p>
          <w:p w:rsidR="00467640" w:rsidRDefault="00467640" w:rsidP="00AD3020">
            <w:r>
              <w:t>rozezná státní znak, vlajku a hymnu</w:t>
            </w:r>
          </w:p>
          <w:p w:rsidR="00467640" w:rsidRDefault="00467640" w:rsidP="00AD3020"/>
          <w:p w:rsidR="00467640" w:rsidRDefault="00467640" w:rsidP="00AD3020">
            <w:r>
              <w:t>zná pojmy: rok, měsíc, týden, den a roční období</w:t>
            </w:r>
          </w:p>
          <w:p w:rsidR="00467640" w:rsidRDefault="00467640" w:rsidP="00AD3020">
            <w:r>
              <w:t>určí čas podle hodin</w:t>
            </w:r>
          </w:p>
          <w:p w:rsidR="00467640" w:rsidRDefault="00467640" w:rsidP="00AD3020">
            <w:r>
              <w:t>zná předměty denní potřeby</w:t>
            </w:r>
          </w:p>
          <w:p w:rsidR="00467640" w:rsidRDefault="00467640" w:rsidP="00AD3020">
            <w:r>
              <w:t>porovnává způsob bydlení dříve a dnes</w:t>
            </w:r>
          </w:p>
          <w:p w:rsidR="00467640" w:rsidRDefault="00467640" w:rsidP="00AD3020"/>
          <w:p w:rsidR="00467640" w:rsidRDefault="00467640" w:rsidP="00AD3020">
            <w:r>
              <w:t>pozná výrobky z různých materiálů</w:t>
            </w:r>
          </w:p>
          <w:p w:rsidR="00467640" w:rsidRDefault="00467640" w:rsidP="00AD3020">
            <w:r>
              <w:t>rozlišuje duševní a fyzickou práci</w:t>
            </w:r>
          </w:p>
          <w:p w:rsidR="00467640" w:rsidRDefault="00467640" w:rsidP="00AD3020">
            <w:r>
              <w:t>orientuje se v síti obchodů v obci</w:t>
            </w:r>
          </w:p>
          <w:p w:rsidR="00467640" w:rsidRDefault="00467640" w:rsidP="00AD3020">
            <w:r>
              <w:t xml:space="preserve">komunikuje </w:t>
            </w:r>
            <w:proofErr w:type="gramStart"/>
            <w:r>
              <w:t>pomocí  telefonu</w:t>
            </w:r>
            <w:proofErr w:type="gramEnd"/>
            <w:r>
              <w:t>, zná telefonní číslo své rodiny a čísla 112, 150, 158, 155</w:t>
            </w:r>
          </w:p>
          <w:p w:rsidR="00467640" w:rsidRDefault="00467640" w:rsidP="00AD3020"/>
          <w:p w:rsidR="00467640" w:rsidRDefault="00467640" w:rsidP="00AD3020">
            <w:r>
              <w:t>rozlišuje přírodniny neživé přírody</w:t>
            </w:r>
          </w:p>
          <w:p w:rsidR="00467640" w:rsidRDefault="00467640" w:rsidP="00AD3020">
            <w:r>
              <w:t>zkoumá vlastnosti látek</w:t>
            </w:r>
          </w:p>
          <w:p w:rsidR="00467640" w:rsidRDefault="00467640" w:rsidP="00AD3020">
            <w:r>
              <w:t>popíše koloběh vody v přírodě</w:t>
            </w:r>
          </w:p>
          <w:p w:rsidR="00467640" w:rsidRDefault="00467640" w:rsidP="00AD3020">
            <w:r>
              <w:lastRenderedPageBreak/>
              <w:t>seznámí se se sluneční soustavou</w:t>
            </w:r>
          </w:p>
          <w:p w:rsidR="00467640" w:rsidRDefault="00467640" w:rsidP="00AD3020"/>
          <w:p w:rsidR="00467640" w:rsidRDefault="00467640" w:rsidP="00AD3020">
            <w:r>
              <w:t>umí pojmenovat části rostlin</w:t>
            </w:r>
          </w:p>
          <w:p w:rsidR="00467640" w:rsidRDefault="00467640" w:rsidP="00AD3020">
            <w:r>
              <w:t>zařadí rostliny do skupin</w:t>
            </w:r>
          </w:p>
          <w:p w:rsidR="00467640" w:rsidRDefault="00467640" w:rsidP="00AD3020">
            <w:r>
              <w:t>pozná nejznámější jedovaté a jedlé houby</w:t>
            </w:r>
          </w:p>
          <w:p w:rsidR="00467640" w:rsidRDefault="00467640" w:rsidP="00AD3020">
            <w:r>
              <w:t>pojmenuje některá volně žijící i domácí zvířata a rozlišuje rozdíly jejich existence</w:t>
            </w:r>
          </w:p>
          <w:p w:rsidR="00467640" w:rsidRDefault="00467640" w:rsidP="00AD3020"/>
          <w:p w:rsidR="00467640" w:rsidRDefault="00467640" w:rsidP="00AD3020">
            <w:r>
              <w:t>rozlišuje rozdíl mezi počasím a podnebím, vnímá změny počasí v průběhu roku</w:t>
            </w:r>
          </w:p>
          <w:p w:rsidR="00467640" w:rsidRDefault="00467640" w:rsidP="00AD3020">
            <w:r>
              <w:t>pozoruje život v určitém prostředí (louka, pole, les, hory a voda)</w:t>
            </w:r>
          </w:p>
          <w:p w:rsidR="00467640" w:rsidRDefault="00467640" w:rsidP="00AD3020">
            <w:r>
              <w:t>uplatňuje zásady bezpečného chování v přírodě po celý rok</w:t>
            </w:r>
          </w:p>
          <w:p w:rsidR="00467640" w:rsidRDefault="00467640" w:rsidP="00AD3020"/>
          <w:p w:rsidR="00467640" w:rsidRDefault="00467640" w:rsidP="00AD3020">
            <w:r>
              <w:t>pojmenuje základní části lidského těla</w:t>
            </w:r>
          </w:p>
          <w:p w:rsidR="00467640" w:rsidRDefault="00467640" w:rsidP="00AD3020">
            <w:r>
              <w:t>orientuje se ve změnách lidského těla v průběhu života</w:t>
            </w:r>
          </w:p>
          <w:p w:rsidR="00467640" w:rsidRDefault="00467640" w:rsidP="00AD3020">
            <w:r>
              <w:t xml:space="preserve">dodržuje zásady </w:t>
            </w:r>
            <w:ins w:id="39" w:author="jpetera" w:date="2013-07-01T10:55:00Z">
              <w:r>
                <w:t xml:space="preserve">správné </w:t>
              </w:r>
            </w:ins>
            <w:r>
              <w:t>výživy a duševní hygieny</w:t>
            </w:r>
          </w:p>
          <w:p w:rsidR="00467640" w:rsidRDefault="00467640" w:rsidP="00AD3020">
            <w:pPr>
              <w:rPr>
                <w:ins w:id="40" w:author="Lenka Martinkova" w:date="2013-07-01T10:45:00Z"/>
              </w:rPr>
            </w:pPr>
            <w:r>
              <w:t>umí poskytnout základní první pomoc</w:t>
            </w:r>
          </w:p>
          <w:p w:rsidR="00467640" w:rsidRDefault="00467640" w:rsidP="00AD3020">
            <w:ins w:id="41" w:author="jpetera" w:date="2013-07-01T10:55:00Z">
              <w:r>
                <w:t>dodržuje zdravý životní styl</w:t>
              </w:r>
            </w:ins>
            <w:r>
              <w:t xml:space="preserve">, </w:t>
            </w:r>
            <w:ins w:id="42" w:author="Lenka Martinkova" w:date="2013-07-01T10:45:00Z">
              <w:r>
                <w:t>projevuje toleranci k přirozeným odlišnostem spolužáků i jiných lidí, jejich přednostem i nedostatkům</w:t>
              </w:r>
            </w:ins>
          </w:p>
        </w:tc>
        <w:tc>
          <w:tcPr>
            <w:tcW w:w="4620" w:type="dxa"/>
          </w:tcPr>
          <w:p w:rsidR="00467640" w:rsidRDefault="00467640" w:rsidP="00AD3020">
            <w:r>
              <w:rPr>
                <w:b/>
              </w:rPr>
              <w:lastRenderedPageBreak/>
              <w:t>Místo, kde žijeme</w:t>
            </w:r>
          </w:p>
          <w:p w:rsidR="00467640" w:rsidRDefault="00467640" w:rsidP="00AD3020">
            <w:r w:rsidRPr="001263AC">
              <w:t>-</w:t>
            </w:r>
            <w:r>
              <w:t xml:space="preserve"> domov, rodina, škola</w:t>
            </w:r>
          </w:p>
          <w:p w:rsidR="00467640" w:rsidRPr="001263AC" w:rsidRDefault="00467640" w:rsidP="00AD3020">
            <w:r>
              <w:t>- obec, místní a okolní krajina</w:t>
            </w:r>
          </w:p>
          <w:p w:rsidR="00467640" w:rsidRDefault="00467640" w:rsidP="00AD3020">
            <w:r>
              <w:t>- dopravní výchova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pPr>
              <w:rPr>
                <w:b/>
              </w:rPr>
            </w:pPr>
            <w:r>
              <w:rPr>
                <w:b/>
              </w:rPr>
              <w:t>Země, v níž žijeme</w:t>
            </w:r>
          </w:p>
          <w:p w:rsidR="00467640" w:rsidRDefault="00467640" w:rsidP="00AD3020">
            <w:r w:rsidRPr="00B51BD4">
              <w:t>-</w:t>
            </w:r>
            <w:r>
              <w:t xml:space="preserve"> krajina v okolí domova</w:t>
            </w:r>
          </w:p>
          <w:p w:rsidR="00467640" w:rsidRDefault="00467640" w:rsidP="00AD3020">
            <w:r>
              <w:t>- naše vlast</w:t>
            </w:r>
            <w:ins w:id="43" w:author="Lenka Martinkova" w:date="2013-07-01T10:45:00Z">
              <w:r>
                <w:t>, armáda ČR</w:t>
              </w:r>
            </w:ins>
          </w:p>
          <w:p w:rsidR="00467640" w:rsidRDefault="00467640" w:rsidP="00AD3020"/>
          <w:p w:rsidR="00467640" w:rsidRDefault="00467640" w:rsidP="00AD3020"/>
          <w:p w:rsidR="00467640" w:rsidRDefault="00467640" w:rsidP="00AD3020">
            <w:r>
              <w:rPr>
                <w:b/>
              </w:rPr>
              <w:t>Lidé a čas</w:t>
            </w:r>
          </w:p>
          <w:p w:rsidR="00467640" w:rsidRDefault="00467640" w:rsidP="00AD3020">
            <w:r w:rsidRPr="005D24E0">
              <w:t>-</w:t>
            </w:r>
            <w:r>
              <w:t xml:space="preserve"> orientace v čase a časový řád</w:t>
            </w:r>
          </w:p>
          <w:p w:rsidR="00467640" w:rsidRDefault="00467640" w:rsidP="00AD3020">
            <w:r>
              <w:t>- jak žili lidé dříve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>
            <w:r>
              <w:rPr>
                <w:b/>
              </w:rPr>
              <w:t>Věci a činnosti kolem nás</w:t>
            </w:r>
          </w:p>
          <w:p w:rsidR="00467640" w:rsidRDefault="00467640" w:rsidP="00AD3020">
            <w:r w:rsidRPr="005D24E0">
              <w:t>-</w:t>
            </w:r>
            <w:r>
              <w:t xml:space="preserve"> lidská činnost a tvořivost</w:t>
            </w:r>
          </w:p>
          <w:p w:rsidR="00467640" w:rsidRDefault="00467640" w:rsidP="00AD3020">
            <w:r>
              <w:t>- práce a volný čas</w:t>
            </w:r>
          </w:p>
          <w:p w:rsidR="00467640" w:rsidRDefault="00467640" w:rsidP="00AD3020">
            <w:r>
              <w:t>- lidé a výrobky</w:t>
            </w:r>
          </w:p>
          <w:p w:rsidR="00467640" w:rsidRDefault="00467640" w:rsidP="00AD3020">
            <w:r>
              <w:t xml:space="preserve">- svět v pohybu </w:t>
            </w:r>
          </w:p>
          <w:p w:rsidR="00467640" w:rsidRDefault="00467640" w:rsidP="00AD3020"/>
          <w:p w:rsidR="00467640" w:rsidRPr="00426119" w:rsidRDefault="00467640" w:rsidP="00AD3020">
            <w:pPr>
              <w:rPr>
                <w:b/>
              </w:rPr>
            </w:pPr>
            <w:r>
              <w:rPr>
                <w:b/>
              </w:rPr>
              <w:t>Příroda</w:t>
            </w:r>
          </w:p>
          <w:p w:rsidR="00467640" w:rsidRDefault="00467640" w:rsidP="00AD3020">
            <w:r>
              <w:rPr>
                <w:b/>
              </w:rPr>
              <w:t>- neživá</w:t>
            </w:r>
          </w:p>
          <w:p w:rsidR="00467640" w:rsidRDefault="00467640" w:rsidP="00AD3020">
            <w:r w:rsidRPr="00A6064C">
              <w:t>-</w:t>
            </w:r>
            <w:r>
              <w:t xml:space="preserve"> látky a jejich vlastnosti</w:t>
            </w:r>
          </w:p>
          <w:p w:rsidR="00467640" w:rsidRDefault="00467640" w:rsidP="00AD3020">
            <w:r>
              <w:lastRenderedPageBreak/>
              <w:t>- voda, vzduch, půda</w:t>
            </w:r>
          </w:p>
          <w:p w:rsidR="00467640" w:rsidRDefault="00467640" w:rsidP="00AD3020">
            <w:r>
              <w:t>- Slunce a Země</w:t>
            </w:r>
          </w:p>
          <w:p w:rsidR="00467640" w:rsidRPr="00426119" w:rsidRDefault="00467640" w:rsidP="00AD3020">
            <w:pPr>
              <w:rPr>
                <w:b/>
              </w:rPr>
            </w:pPr>
            <w:r>
              <w:rPr>
                <w:b/>
              </w:rPr>
              <w:t>- živá</w:t>
            </w:r>
          </w:p>
          <w:p w:rsidR="00467640" w:rsidRDefault="00467640" w:rsidP="00AD3020">
            <w:r w:rsidRPr="0098166F">
              <w:t>-</w:t>
            </w:r>
            <w:r>
              <w:t xml:space="preserve"> rostliny, houby </w:t>
            </w:r>
          </w:p>
          <w:p w:rsidR="00467640" w:rsidRDefault="00467640" w:rsidP="00AD3020">
            <w:r>
              <w:t>- živočichové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r>
              <w:rPr>
                <w:b/>
              </w:rPr>
              <w:t>- rozmanitost přírody a její ochrana</w:t>
            </w:r>
          </w:p>
          <w:p w:rsidR="00467640" w:rsidRDefault="00467640" w:rsidP="00AD3020">
            <w:r w:rsidRPr="0093313B">
              <w:t>-</w:t>
            </w:r>
            <w:r>
              <w:t xml:space="preserve"> rozmanitost života v přírodě</w:t>
            </w:r>
          </w:p>
          <w:p w:rsidR="00467640" w:rsidRPr="0098166F" w:rsidRDefault="00467640" w:rsidP="00AD3020">
            <w:r>
              <w:t>- rovnováha a ochrana přírody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r>
              <w:rPr>
                <w:b/>
              </w:rPr>
              <w:t>Člověk</w:t>
            </w:r>
          </w:p>
          <w:p w:rsidR="00467640" w:rsidRDefault="00467640" w:rsidP="00AD3020">
            <w:r w:rsidRPr="0093313B">
              <w:t>-</w:t>
            </w:r>
            <w:r>
              <w:t xml:space="preserve"> lidské tělo</w:t>
            </w:r>
          </w:p>
          <w:p w:rsidR="00467640" w:rsidRDefault="00467640" w:rsidP="00AD3020">
            <w:r>
              <w:t>- péče o zdraví</w:t>
            </w:r>
          </w:p>
        </w:tc>
        <w:tc>
          <w:tcPr>
            <w:tcW w:w="3579" w:type="dxa"/>
          </w:tcPr>
          <w:p w:rsidR="00467640" w:rsidRDefault="00467640" w:rsidP="00AD3020">
            <w:proofErr w:type="gramStart"/>
            <w:r>
              <w:lastRenderedPageBreak/>
              <w:t>VDO - Občanská</w:t>
            </w:r>
            <w:proofErr w:type="gramEnd"/>
            <w:r>
              <w:t xml:space="preserve"> spol. a škola - vytváření pravidel chování, pravidla týmové spolupráce</w:t>
            </w:r>
          </w:p>
          <w:p w:rsidR="00467640" w:rsidRDefault="00467640" w:rsidP="00AD3020"/>
          <w:p w:rsidR="00467640" w:rsidRDefault="00467640" w:rsidP="00AD3020">
            <w:proofErr w:type="gramStart"/>
            <w:r>
              <w:t>MKV - Princip</w:t>
            </w:r>
            <w:proofErr w:type="gramEnd"/>
            <w:r>
              <w:t xml:space="preserve"> soc. smíru a solidarity - základní lid. práva, odstranění předsudků vůči </w:t>
            </w:r>
            <w:proofErr w:type="spellStart"/>
            <w:r>
              <w:t>etnic</w:t>
            </w:r>
            <w:proofErr w:type="spellEnd"/>
            <w:r>
              <w:t>. skup.</w:t>
            </w:r>
          </w:p>
          <w:p w:rsidR="00467640" w:rsidRDefault="00467640" w:rsidP="00AD3020"/>
          <w:p w:rsidR="00467640" w:rsidRDefault="00467640" w:rsidP="00AD3020">
            <w:proofErr w:type="spellStart"/>
            <w:proofErr w:type="gramStart"/>
            <w:r>
              <w:t>Hv</w:t>
            </w:r>
            <w:proofErr w:type="spellEnd"/>
            <w:r>
              <w:t xml:space="preserve"> - lidové</w:t>
            </w:r>
            <w:proofErr w:type="gramEnd"/>
            <w:r>
              <w:t xml:space="preserve"> písně</w:t>
            </w:r>
          </w:p>
          <w:p w:rsidR="00467640" w:rsidRDefault="00467640" w:rsidP="00AD3020"/>
          <w:p w:rsidR="00467640" w:rsidRDefault="00467640" w:rsidP="00AD3020">
            <w:proofErr w:type="gramStart"/>
            <w:r>
              <w:t>VDO - Občan</w:t>
            </w:r>
            <w:proofErr w:type="gramEnd"/>
            <w:r>
              <w:t>, občanská spol. a stát</w:t>
            </w:r>
          </w:p>
          <w:p w:rsidR="00467640" w:rsidRDefault="00467640" w:rsidP="00AD3020">
            <w:r>
              <w:t xml:space="preserve">- práva a </w:t>
            </w:r>
            <w:proofErr w:type="spellStart"/>
            <w:r>
              <w:t>povin</w:t>
            </w:r>
            <w:proofErr w:type="spellEnd"/>
            <w:r>
              <w:t>., odpovědnost za své činy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proofErr w:type="gramStart"/>
            <w:r>
              <w:t>M- zápis</w:t>
            </w:r>
            <w:proofErr w:type="gramEnd"/>
            <w:r>
              <w:t xml:space="preserve"> a měření jednotek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proofErr w:type="spellStart"/>
            <w:proofErr w:type="gramStart"/>
            <w:r>
              <w:t>Hv</w:t>
            </w:r>
            <w:proofErr w:type="spellEnd"/>
            <w:r>
              <w:t xml:space="preserve">  -</w:t>
            </w:r>
            <w:proofErr w:type="gramEnd"/>
            <w:r>
              <w:t xml:space="preserve"> písničky o zvířatech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proofErr w:type="spellStart"/>
            <w:proofErr w:type="gramStart"/>
            <w:r>
              <w:t>Hv</w:t>
            </w:r>
            <w:proofErr w:type="spellEnd"/>
            <w:r>
              <w:t xml:space="preserve"> - písničky</w:t>
            </w:r>
            <w:proofErr w:type="gramEnd"/>
            <w:r>
              <w:t xml:space="preserve"> o rostlinách</w:t>
            </w:r>
          </w:p>
          <w:p w:rsidR="00467640" w:rsidRDefault="00467640" w:rsidP="00AD3020"/>
          <w:p w:rsidR="00467640" w:rsidRDefault="00467640" w:rsidP="00AD3020">
            <w:proofErr w:type="gramStart"/>
            <w:r>
              <w:t>EV- ekosystémy</w:t>
            </w:r>
            <w:proofErr w:type="gramEnd"/>
          </w:p>
          <w:p w:rsidR="00467640" w:rsidRDefault="00467640" w:rsidP="00AD3020">
            <w:r>
              <w:t xml:space="preserve">      - vztah člověka k prostředí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</w:tc>
        <w:tc>
          <w:tcPr>
            <w:tcW w:w="1782" w:type="dxa"/>
          </w:tcPr>
          <w:p w:rsidR="00467640" w:rsidRDefault="00467640" w:rsidP="00AD3020">
            <w:r>
              <w:lastRenderedPageBreak/>
              <w:t>návštěva obecního úřadu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r>
              <w:t>vycházka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r>
              <w:t>jednoduché pokusy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r>
              <w:t>vycházky</w:t>
            </w:r>
          </w:p>
          <w:p w:rsidR="00467640" w:rsidRDefault="00467640" w:rsidP="00AD3020">
            <w:r>
              <w:t>herbář</w:t>
            </w:r>
          </w:p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/>
          <w:p w:rsidR="00467640" w:rsidRDefault="00467640" w:rsidP="00AD3020">
            <w:r>
              <w:t>vycházky</w:t>
            </w:r>
          </w:p>
          <w:p w:rsidR="00467640" w:rsidRDefault="00467640" w:rsidP="00AD3020">
            <w:r>
              <w:t>besedy (CHKO)</w:t>
            </w:r>
          </w:p>
        </w:tc>
      </w:tr>
    </w:tbl>
    <w:p w:rsidR="00467640" w:rsidRDefault="00467640" w:rsidP="00467640">
      <w:pPr>
        <w:pStyle w:val="Default"/>
        <w:rPr>
          <w:b/>
          <w:bCs/>
          <w:color w:val="00B050"/>
          <w:sz w:val="22"/>
          <w:szCs w:val="22"/>
        </w:rPr>
      </w:pPr>
    </w:p>
    <w:p w:rsidR="00467640" w:rsidRDefault="00467640" w:rsidP="00467640">
      <w:pPr>
        <w:pStyle w:val="Default"/>
        <w:rPr>
          <w:b/>
          <w:bCs/>
          <w:color w:val="00B050"/>
          <w:sz w:val="22"/>
          <w:szCs w:val="22"/>
        </w:rPr>
      </w:pPr>
    </w:p>
    <w:p w:rsidR="00467640" w:rsidRDefault="00467640" w:rsidP="00467640">
      <w:pPr>
        <w:pStyle w:val="Default"/>
        <w:rPr>
          <w:b/>
          <w:bCs/>
          <w:color w:val="00B050"/>
          <w:sz w:val="22"/>
          <w:szCs w:val="22"/>
        </w:rPr>
      </w:pPr>
    </w:p>
    <w:p w:rsidR="00467640" w:rsidRDefault="00467640" w:rsidP="00467640">
      <w:pPr>
        <w:pStyle w:val="Default"/>
        <w:rPr>
          <w:b/>
          <w:bCs/>
          <w:color w:val="00B050"/>
          <w:sz w:val="22"/>
          <w:szCs w:val="22"/>
        </w:rPr>
      </w:pPr>
    </w:p>
    <w:p w:rsidR="00467640" w:rsidRDefault="00467640" w:rsidP="00467640">
      <w:pPr>
        <w:pStyle w:val="Default"/>
        <w:rPr>
          <w:b/>
          <w:bCs/>
          <w:color w:val="00B050"/>
          <w:sz w:val="22"/>
          <w:szCs w:val="22"/>
        </w:rPr>
      </w:pPr>
    </w:p>
    <w:p w:rsidR="00467640" w:rsidRDefault="00467640" w:rsidP="00467640">
      <w:pPr>
        <w:pStyle w:val="Default"/>
        <w:rPr>
          <w:b/>
          <w:bCs/>
          <w:color w:val="00B050"/>
          <w:sz w:val="22"/>
          <w:szCs w:val="22"/>
        </w:rPr>
      </w:pPr>
    </w:p>
    <w:p w:rsidR="00467640" w:rsidRDefault="00467640" w:rsidP="00467640">
      <w:pPr>
        <w:pStyle w:val="Default"/>
        <w:rPr>
          <w:b/>
          <w:bCs/>
          <w:color w:val="00B050"/>
          <w:sz w:val="22"/>
          <w:szCs w:val="22"/>
        </w:rPr>
      </w:pPr>
    </w:p>
    <w:p w:rsidR="00467640" w:rsidRDefault="00467640" w:rsidP="00467640">
      <w:pPr>
        <w:pStyle w:val="Default"/>
        <w:rPr>
          <w:b/>
          <w:bCs/>
          <w:color w:val="00B050"/>
          <w:sz w:val="22"/>
          <w:szCs w:val="22"/>
        </w:rPr>
      </w:pPr>
    </w:p>
    <w:p w:rsidR="00467640" w:rsidRDefault="00467640" w:rsidP="00467640">
      <w:pPr>
        <w:pStyle w:val="Default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lastRenderedPageBreak/>
        <w:t xml:space="preserve">Minimální doporučená úroveň pro úpravy očekávaných výstupů v rámci podpůrných opatření: </w:t>
      </w:r>
    </w:p>
    <w:p w:rsidR="00467640" w:rsidRDefault="00467640" w:rsidP="00467640"/>
    <w:p w:rsidR="00467640" w:rsidRPr="008E7D1D" w:rsidRDefault="00467640" w:rsidP="0046764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8E7D1D">
        <w:rPr>
          <w:color w:val="00B050"/>
          <w:sz w:val="27"/>
          <w:szCs w:val="27"/>
        </w:rPr>
        <w:t>žák</w:t>
      </w:r>
    </w:p>
    <w:p w:rsidR="00467640" w:rsidRDefault="00467640" w:rsidP="00467640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  <w:r w:rsidRPr="008E7D1D">
        <w:rPr>
          <w:color w:val="00B050"/>
          <w:sz w:val="27"/>
          <w:szCs w:val="27"/>
        </w:rPr>
        <w:t>ČJS-3-</w:t>
      </w:r>
      <w:proofErr w:type="gramStart"/>
      <w:r w:rsidRPr="008E7D1D">
        <w:rPr>
          <w:color w:val="00B050"/>
          <w:sz w:val="27"/>
          <w:szCs w:val="27"/>
        </w:rPr>
        <w:t>1-01p</w:t>
      </w:r>
      <w:proofErr w:type="gramEnd"/>
      <w:r w:rsidRPr="008E7D1D">
        <w:rPr>
          <w:color w:val="00B050"/>
          <w:sz w:val="27"/>
          <w:szCs w:val="27"/>
        </w:rPr>
        <w:t xml:space="preserve"> orientuje se v okolí svého bydliště a v okolí školy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ČJS-3-1-01p popíše a zvládne cestu do školy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ČJS-3-1-03p zná nejvýznamnější místa v</w:t>
      </w:r>
      <w:r>
        <w:rPr>
          <w:color w:val="00B050"/>
          <w:sz w:val="27"/>
          <w:szCs w:val="27"/>
        </w:rPr>
        <w:t> </w:t>
      </w:r>
      <w:r w:rsidRPr="008E7D1D">
        <w:rPr>
          <w:color w:val="00B050"/>
          <w:sz w:val="27"/>
          <w:szCs w:val="27"/>
        </w:rPr>
        <w:t>okolí</w:t>
      </w:r>
    </w:p>
    <w:p w:rsidR="00467640" w:rsidRDefault="00467640" w:rsidP="00467640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467640" w:rsidRPr="008E7D1D" w:rsidRDefault="00467640" w:rsidP="0046764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8E7D1D">
        <w:rPr>
          <w:color w:val="00B050"/>
          <w:sz w:val="27"/>
          <w:szCs w:val="27"/>
        </w:rPr>
        <w:t>žák</w:t>
      </w:r>
    </w:p>
    <w:p w:rsidR="00467640" w:rsidRDefault="00467640" w:rsidP="00467640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  <w:r w:rsidRPr="008E7D1D">
        <w:rPr>
          <w:color w:val="00B050"/>
          <w:sz w:val="27"/>
          <w:szCs w:val="27"/>
        </w:rPr>
        <w:t>ČJS-3-</w:t>
      </w:r>
      <w:proofErr w:type="gramStart"/>
      <w:r w:rsidRPr="008E7D1D">
        <w:rPr>
          <w:color w:val="00B050"/>
          <w:sz w:val="27"/>
          <w:szCs w:val="27"/>
        </w:rPr>
        <w:t>2-01p</w:t>
      </w:r>
      <w:proofErr w:type="gramEnd"/>
      <w:r w:rsidRPr="008E7D1D">
        <w:rPr>
          <w:color w:val="00B050"/>
          <w:sz w:val="27"/>
          <w:szCs w:val="27"/>
        </w:rPr>
        <w:t xml:space="preserve"> zná role rodinných příslušníků a vztahy mezi nimi, rozlišuje blízké příbuzenské vztahy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ČJS-3-2-01p má osvojené základy společenského chování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ČJS-3-2-01p při setkání s neznámými lidmi se chová adekvátně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ČJS-3-2-01p projevuje toleranci k odlišnostem spolužáků, jejich přednostem i nedostatkům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ČJS-3-2-02p pojmenuje nejběžnější povolání a pracovní činnosti</w:t>
      </w:r>
    </w:p>
    <w:p w:rsidR="00467640" w:rsidRDefault="00467640" w:rsidP="00467640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</w:p>
    <w:p w:rsidR="00467640" w:rsidRPr="008E7D1D" w:rsidRDefault="00467640" w:rsidP="0046764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8E7D1D">
        <w:rPr>
          <w:color w:val="00B050"/>
          <w:sz w:val="27"/>
          <w:szCs w:val="27"/>
        </w:rPr>
        <w:t>žák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</w:t>
      </w:r>
      <w:proofErr w:type="gramStart"/>
      <w:r w:rsidRPr="008E7D1D">
        <w:rPr>
          <w:color w:val="00B050"/>
          <w:sz w:val="27"/>
          <w:szCs w:val="27"/>
        </w:rPr>
        <w:t>3-01p</w:t>
      </w:r>
      <w:proofErr w:type="gramEnd"/>
      <w:r w:rsidRPr="008E7D1D">
        <w:rPr>
          <w:color w:val="00B050"/>
          <w:sz w:val="27"/>
          <w:szCs w:val="27"/>
        </w:rPr>
        <w:t xml:space="preserve"> pozná, kolik je hodin; orientuje se v čase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ČJS-3-3-01p zná rozvržení svých denních činností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ČJS-3-3-02p, ČJS-3-3-03p rozlišuje děj v minulosti, přítomnosti a budoucnosti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ČJS-3-3-03p poznává různé lidské činnosti</w:t>
      </w:r>
    </w:p>
    <w:p w:rsidR="00467640" w:rsidRDefault="00467640" w:rsidP="0046764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</w:p>
    <w:p w:rsidR="00467640" w:rsidRDefault="00467640" w:rsidP="0046764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</w:p>
    <w:p w:rsidR="00467640" w:rsidRDefault="00467640" w:rsidP="0046764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</w:p>
    <w:p w:rsidR="00467640" w:rsidRPr="008E7D1D" w:rsidRDefault="00467640" w:rsidP="0046764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</w:p>
    <w:p w:rsidR="00467640" w:rsidRPr="008E7D1D" w:rsidRDefault="00467640" w:rsidP="0046764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8E7D1D">
        <w:rPr>
          <w:color w:val="00B050"/>
          <w:sz w:val="27"/>
          <w:szCs w:val="27"/>
        </w:rPr>
        <w:lastRenderedPageBreak/>
        <w:t>žák</w:t>
      </w:r>
    </w:p>
    <w:p w:rsidR="00467640" w:rsidRPr="008E7D1D" w:rsidRDefault="00467640" w:rsidP="0046764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8E7D1D">
        <w:rPr>
          <w:color w:val="00B050"/>
          <w:sz w:val="27"/>
          <w:szCs w:val="27"/>
        </w:rPr>
        <w:t>ČJS-3-</w:t>
      </w:r>
      <w:proofErr w:type="gramStart"/>
      <w:r w:rsidRPr="008E7D1D">
        <w:rPr>
          <w:color w:val="00B050"/>
          <w:sz w:val="27"/>
          <w:szCs w:val="27"/>
        </w:rPr>
        <w:t>4-01p</w:t>
      </w:r>
      <w:proofErr w:type="gramEnd"/>
      <w:r w:rsidRPr="008E7D1D">
        <w:rPr>
          <w:color w:val="00B050"/>
          <w:sz w:val="27"/>
          <w:szCs w:val="27"/>
        </w:rPr>
        <w:t xml:space="preserve"> pozoruje a na základě toho popíše některé viditelné proměny v přírodě v jednotlivých ročních obdobích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ČJS-3-4-02p pozná nejběžnější druhy domácích a volně žijících zvířat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 xml:space="preserve">ČJS-3-4-02p pojmenuje základní druhy ovoce a zeleniny a pozná rozdíly mezi dřevinami a bylinami 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ČJS-3-4-03p provede jednoduchý pokus podle návodu</w:t>
      </w:r>
    </w:p>
    <w:p w:rsidR="00467640" w:rsidRPr="008E7D1D" w:rsidRDefault="00467640" w:rsidP="0046764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</w:p>
    <w:p w:rsidR="00467640" w:rsidRPr="008E7D1D" w:rsidRDefault="00467640" w:rsidP="0046764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8E7D1D">
        <w:rPr>
          <w:color w:val="00B050"/>
          <w:sz w:val="27"/>
          <w:szCs w:val="27"/>
        </w:rPr>
        <w:t>žák</w:t>
      </w:r>
    </w:p>
    <w:p w:rsidR="00467640" w:rsidRPr="008E7D1D" w:rsidRDefault="00467640" w:rsidP="00467640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8E7D1D">
        <w:rPr>
          <w:color w:val="00B050"/>
          <w:sz w:val="27"/>
          <w:szCs w:val="27"/>
        </w:rPr>
        <w:t>ČJS-3-5-01p uplatňuje hygienické návyky a zvládá sebeobsluhu; popíše své zdravotní potíže a pocity; zvládá ošetření drobných poranění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ČJS-3-5-01p pojmenuje hlavní části lidského těla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ČJS-3-5-02p rozezná nebezpečí; dodržuje zásady bezpečného chování tak, aby neohrožoval zdraví své a zdraví jiných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ČJS-3-5-02p uplatňuje základní pravidla silničního provozu pro účastníka silničního provozu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ČJS-3-5-03p chová se obezřetně při setkání s neznámými jedinci; v případě potřeby požádá o pomoc pro sebe i pro jiné; ovládá způsoby komunikace s operátory tísňových linek</w:t>
      </w:r>
      <w:r w:rsidRPr="008E7D1D">
        <w:rPr>
          <w:rFonts w:ascii="Arial" w:hAnsi="Arial" w:cs="Arial"/>
          <w:color w:val="00B050"/>
          <w:sz w:val="18"/>
          <w:szCs w:val="18"/>
        </w:rPr>
        <w:br/>
      </w:r>
      <w:r w:rsidRPr="008E7D1D">
        <w:rPr>
          <w:color w:val="00B050"/>
          <w:sz w:val="27"/>
          <w:szCs w:val="27"/>
        </w:rPr>
        <w:t>ČJS-3-5-04 reaguje adekvátně na pokyny dospělých při mimořádných událostech</w:t>
      </w:r>
    </w:p>
    <w:p w:rsidR="00467640" w:rsidRDefault="00467640" w:rsidP="00467640"/>
    <w:p w:rsidR="00467640" w:rsidRDefault="00467640" w:rsidP="00467640">
      <w:pPr>
        <w:spacing w:before="120"/>
      </w:pPr>
      <w:r w:rsidRPr="00505D1E">
        <w:t xml:space="preserve">Zpracováno </w:t>
      </w:r>
      <w:r>
        <w:t>k ŠVP platnému od 1. září 2022 a dále.</w:t>
      </w:r>
    </w:p>
    <w:p w:rsidR="00467640" w:rsidRDefault="00467640" w:rsidP="00467640"/>
    <w:p w:rsidR="00467640" w:rsidRDefault="00467640"/>
    <w:sectPr w:rsidR="00467640" w:rsidSect="006958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FE2" w:rsidRDefault="00B01FE2" w:rsidP="00467640">
      <w:r>
        <w:separator/>
      </w:r>
    </w:p>
  </w:endnote>
  <w:endnote w:type="continuationSeparator" w:id="0">
    <w:p w:rsidR="00B01FE2" w:rsidRDefault="00B01FE2" w:rsidP="00467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640" w:rsidRDefault="004676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15" w:rsidRDefault="00B01FE2" w:rsidP="0069581E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</w:t>
    </w:r>
    <w:proofErr w:type="gramStart"/>
    <w:r>
      <w:rPr>
        <w:b/>
        <w:sz w:val="16"/>
        <w:szCs w:val="16"/>
        <w:u w:val="single"/>
      </w:rPr>
      <w:t>OSNOVY  I.</w:t>
    </w:r>
    <w:proofErr w:type="gramEnd"/>
    <w:r>
      <w:rPr>
        <w:b/>
        <w:sz w:val="16"/>
        <w:szCs w:val="16"/>
        <w:u w:val="single"/>
      </w:rPr>
      <w:t xml:space="preserve"> stupeň  (Prvouka)</w:t>
    </w:r>
    <w:r>
      <w:rPr>
        <w:sz w:val="16"/>
        <w:szCs w:val="16"/>
      </w:rPr>
      <w:tab/>
      <w:t>Kapitola 8.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bookmarkStart w:id="44" w:name="_GoBack"/>
  <w:p w:rsidR="00DB2D15" w:rsidRDefault="00B01FE2" w:rsidP="0069581E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SVP_ZS_NH_Cast_5_OSNOVY_I_PRVOUKA_od_20</w:t>
    </w:r>
    <w:r>
      <w:rPr>
        <w:noProof/>
        <w:sz w:val="16"/>
        <w:szCs w:val="16"/>
      </w:rPr>
      <w:t>22</w:t>
    </w:r>
    <w:r>
      <w:rPr>
        <w:noProof/>
        <w:sz w:val="16"/>
        <w:szCs w:val="16"/>
      </w:rPr>
      <w:t>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>x</w:t>
    </w:r>
    <w:bookmarkEnd w:id="44"/>
    <w:r>
      <w:rPr>
        <w:sz w:val="16"/>
        <w:szCs w:val="16"/>
      </w:rPr>
      <w:tab/>
      <w:t>© Základní škola, Nový Hrádek, okres Náchod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640" w:rsidRDefault="004676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FE2" w:rsidRDefault="00B01FE2" w:rsidP="00467640">
      <w:r>
        <w:separator/>
      </w:r>
    </w:p>
  </w:footnote>
  <w:footnote w:type="continuationSeparator" w:id="0">
    <w:p w:rsidR="00B01FE2" w:rsidRDefault="00B01FE2" w:rsidP="00467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640" w:rsidRDefault="004676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15" w:rsidRDefault="00B01FE2" w:rsidP="0069581E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</w:t>
    </w:r>
    <w:r w:rsidRPr="00260D73">
      <w:rPr>
        <w:b/>
        <w:sz w:val="28"/>
        <w:szCs w:val="28"/>
      </w:rPr>
      <w:t xml:space="preserve"> okres Náchod</w:t>
    </w:r>
  </w:p>
  <w:p w:rsidR="00DB2D15" w:rsidRPr="00AD1DED" w:rsidRDefault="00B01FE2" w:rsidP="0069581E">
    <w:pPr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640" w:rsidRDefault="004676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5756E"/>
    <w:multiLevelType w:val="hybridMultilevel"/>
    <w:tmpl w:val="96A84026"/>
    <w:lvl w:ilvl="0" w:tplc="2DC2EB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40"/>
    <w:rsid w:val="00467640"/>
    <w:rsid w:val="00B0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75959"/>
  <w15:chartTrackingRefBased/>
  <w15:docId w15:val="{5635A227-86C8-4068-984D-9BECB7275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7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67640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4676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676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67640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467640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46764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4676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764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4676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6764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467640"/>
    <w:pPr>
      <w:spacing w:before="150" w:after="150"/>
    </w:pPr>
  </w:style>
  <w:style w:type="paragraph" w:customStyle="1" w:styleId="Default">
    <w:name w:val="Default"/>
    <w:rsid w:val="004676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2309</Words>
  <Characters>13625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2022-06-17T10:15:00Z</dcterms:created>
  <dcterms:modified xsi:type="dcterms:W3CDTF">2022-06-17T10:21:00Z</dcterms:modified>
</cp:coreProperties>
</file>